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B01A10" w14:textId="77777777" w:rsidR="00F80587" w:rsidRDefault="00F80587" w:rsidP="00F80587">
      <w:pPr>
        <w:pStyle w:val="Title"/>
        <w:spacing w:before="0" w:after="0"/>
        <w:contextualSpacing/>
        <w:rPr>
          <w:rFonts w:ascii="Calibri" w:hAnsi="Calibri"/>
          <w:sz w:val="24"/>
        </w:rPr>
      </w:pPr>
    </w:p>
    <w:p w14:paraId="0AE4DE8A" w14:textId="77777777" w:rsidR="00005DFE" w:rsidRDefault="00F80587" w:rsidP="00F80587">
      <w:pPr>
        <w:pStyle w:val="Title"/>
        <w:spacing w:before="0" w:after="0"/>
        <w:contextualSpacing/>
        <w:rPr>
          <w:rFonts w:ascii="Calibri" w:hAnsi="Calibri"/>
          <w:sz w:val="24"/>
        </w:rPr>
      </w:pPr>
      <w:r w:rsidRPr="000513C2">
        <w:rPr>
          <w:rFonts w:ascii="Calibri" w:hAnsi="Calibri"/>
          <w:sz w:val="24"/>
        </w:rPr>
        <w:t>ACORD DE PARTENERIAT</w:t>
      </w:r>
      <w:r w:rsidR="004D6206">
        <w:rPr>
          <w:rFonts w:ascii="Calibri" w:hAnsi="Calibri"/>
          <w:sz w:val="24"/>
        </w:rPr>
        <w:t xml:space="preserve"> </w:t>
      </w:r>
    </w:p>
    <w:p w14:paraId="0939F807" w14:textId="0F866F0E" w:rsidR="00F80587" w:rsidRPr="000513C2" w:rsidRDefault="00896F56" w:rsidP="00F80587">
      <w:pPr>
        <w:spacing w:before="0" w:after="0"/>
        <w:contextualSpacing/>
        <w:jc w:val="center"/>
        <w:rPr>
          <w:rFonts w:ascii="Calibri" w:hAnsi="Calibri"/>
          <w:b/>
          <w:bCs/>
          <w:sz w:val="24"/>
        </w:rPr>
      </w:pPr>
      <w:r w:rsidRPr="00896F56">
        <w:rPr>
          <w:rFonts w:ascii="Calibri" w:hAnsi="Calibri"/>
          <w:sz w:val="24"/>
        </w:rPr>
        <w:t xml:space="preserve">încheiat între beneficiar și parteneri pentru realizarea proiectului </w:t>
      </w:r>
      <w:r w:rsidR="00945F7A">
        <w:rPr>
          <w:rFonts w:ascii="Calibri" w:hAnsi="Calibri"/>
          <w:sz w:val="24"/>
        </w:rPr>
        <w:t>.............................</w:t>
      </w:r>
    </w:p>
    <w:p w14:paraId="0FECD83F" w14:textId="77777777" w:rsidR="00F80587" w:rsidRPr="000513C2" w:rsidRDefault="00F80587" w:rsidP="00F80587">
      <w:pPr>
        <w:spacing w:before="0" w:after="0"/>
        <w:contextualSpacing/>
        <w:jc w:val="center"/>
        <w:rPr>
          <w:rFonts w:ascii="Calibri" w:hAnsi="Calibri" w:cs="Arial"/>
          <w:b/>
          <w:bCs/>
          <w:i/>
          <w:iCs/>
          <w:color w:val="FF0000"/>
          <w:sz w:val="24"/>
          <w:lang w:eastAsia="sk-SK"/>
        </w:rPr>
      </w:pPr>
      <w:r w:rsidRPr="00F80587">
        <w:rPr>
          <w:rFonts w:ascii="Calibri" w:hAnsi="Calibri" w:cs="Arial"/>
          <w:bCs/>
          <w:iCs/>
          <w:sz w:val="24"/>
          <w:lang w:eastAsia="sk-SK"/>
        </w:rPr>
        <w:t xml:space="preserve">Nr... </w:t>
      </w:r>
      <w:r w:rsidRPr="00A9679C">
        <w:rPr>
          <w:rFonts w:ascii="Calibri" w:hAnsi="Calibri" w:cs="Arial"/>
          <w:b/>
          <w:bCs/>
          <w:i/>
          <w:iCs/>
          <w:color w:val="000000" w:themeColor="text1"/>
          <w:sz w:val="24"/>
          <w:lang w:eastAsia="sk-SK"/>
        </w:rPr>
        <w:t>[număr de înregistrare la liderul parteneriat/data]</w:t>
      </w:r>
    </w:p>
    <w:p w14:paraId="0C30A91B" w14:textId="77777777" w:rsidR="00005DFE" w:rsidRDefault="00005DFE" w:rsidP="00F80587">
      <w:pPr>
        <w:spacing w:before="0" w:after="0"/>
        <w:contextualSpacing/>
        <w:jc w:val="center"/>
        <w:rPr>
          <w:rFonts w:ascii="Calibri" w:hAnsi="Calibri"/>
          <w:sz w:val="24"/>
        </w:rPr>
      </w:pPr>
    </w:p>
    <w:p w14:paraId="41D41779" w14:textId="77777777" w:rsidR="00005DFE" w:rsidRDefault="00005DFE" w:rsidP="00F80587">
      <w:pPr>
        <w:spacing w:before="0" w:after="0"/>
        <w:contextualSpacing/>
        <w:jc w:val="center"/>
        <w:rPr>
          <w:rFonts w:ascii="Calibri" w:hAnsi="Calibri"/>
          <w:sz w:val="24"/>
        </w:rPr>
      </w:pPr>
    </w:p>
    <w:p w14:paraId="00954C4F" w14:textId="77777777" w:rsidR="00005DFE" w:rsidRPr="00C855D5" w:rsidRDefault="00005DFE" w:rsidP="00C855D5">
      <w:pPr>
        <w:spacing w:line="276" w:lineRule="auto"/>
        <w:jc w:val="both"/>
        <w:rPr>
          <w:b/>
          <w:i/>
          <w:sz w:val="24"/>
        </w:rPr>
      </w:pPr>
      <w:r w:rsidRPr="00C855D5">
        <w:rPr>
          <w:b/>
          <w:i/>
          <w:sz w:val="24"/>
        </w:rPr>
        <w:t>(Acordul de parteneriat este supus legislației din România și se încheie până cel târziu la semnarea deciziei de finanțare și este parte integrantă din acesta.</w:t>
      </w:r>
    </w:p>
    <w:p w14:paraId="7A9D33E2" w14:textId="335F1719" w:rsidR="00005DFE" w:rsidRPr="00C855D5" w:rsidRDefault="009A4838" w:rsidP="00C855D5">
      <w:pPr>
        <w:spacing w:line="276" w:lineRule="auto"/>
        <w:jc w:val="both"/>
        <w:rPr>
          <w:b/>
          <w:i/>
          <w:sz w:val="24"/>
        </w:rPr>
      </w:pPr>
      <w:r>
        <w:rPr>
          <w:b/>
          <w:i/>
          <w:sz w:val="24"/>
        </w:rPr>
        <w:t>Prezentul acord se poate completa cu prevederi specifice proiectului respectiv, însă o</w:t>
      </w:r>
      <w:r w:rsidR="00005DFE" w:rsidRPr="00C855D5">
        <w:rPr>
          <w:b/>
          <w:i/>
          <w:sz w:val="24"/>
        </w:rPr>
        <w:t>rice eliminare/modificare din cadrul prezentului acord de parteneriat se poate efectua numai cu o justificare prealabilă și care să nu contravină prevederilor legale incidente domeniului.</w:t>
      </w:r>
      <w:r w:rsidR="00945F7A">
        <w:rPr>
          <w:b/>
          <w:i/>
          <w:sz w:val="24"/>
        </w:rPr>
        <w:t>)</w:t>
      </w:r>
    </w:p>
    <w:p w14:paraId="7BDC665A" w14:textId="77777777" w:rsidR="00005DFE" w:rsidRPr="00C855D5" w:rsidRDefault="00005DFE" w:rsidP="00C855D5">
      <w:pPr>
        <w:spacing w:before="0" w:after="0" w:line="276" w:lineRule="auto"/>
        <w:contextualSpacing/>
        <w:jc w:val="center"/>
        <w:rPr>
          <w:sz w:val="24"/>
        </w:rPr>
      </w:pPr>
    </w:p>
    <w:p w14:paraId="514F7CCF" w14:textId="77777777" w:rsidR="00F80587" w:rsidRPr="00C855D5" w:rsidRDefault="00F80587" w:rsidP="00C855D5">
      <w:pPr>
        <w:pStyle w:val="Heading5"/>
        <w:spacing w:line="276" w:lineRule="auto"/>
        <w:ind w:hanging="574"/>
        <w:rPr>
          <w:sz w:val="24"/>
        </w:rPr>
      </w:pPr>
      <w:r w:rsidRPr="00C855D5">
        <w:rPr>
          <w:sz w:val="24"/>
        </w:rPr>
        <w:t>Părţile</w:t>
      </w:r>
    </w:p>
    <w:p w14:paraId="7174039D" w14:textId="17F825AB" w:rsidR="00F80587" w:rsidRPr="00C855D5" w:rsidRDefault="00F80587" w:rsidP="00451DCD">
      <w:pPr>
        <w:numPr>
          <w:ilvl w:val="0"/>
          <w:numId w:val="1"/>
        </w:numPr>
        <w:spacing w:before="0" w:after="0" w:line="276" w:lineRule="auto"/>
        <w:contextualSpacing/>
        <w:jc w:val="both"/>
        <w:rPr>
          <w:sz w:val="24"/>
        </w:rPr>
      </w:pPr>
      <w:r w:rsidRPr="00C855D5">
        <w:rPr>
          <w:rFonts w:eastAsia="Calibri" w:cs="Arial"/>
          <w:b/>
          <w:bCs/>
          <w:i/>
          <w:iCs/>
          <w:sz w:val="24"/>
          <w:lang w:eastAsia="sk-SK"/>
        </w:rPr>
        <w:t xml:space="preserve">Ministerul </w:t>
      </w:r>
      <w:del w:id="0" w:author="Gabriela Popescu" w:date="2018-04-24T09:06:00Z">
        <w:r w:rsidRPr="00C855D5" w:rsidDel="00451DCD">
          <w:rPr>
            <w:rFonts w:eastAsia="Calibri" w:cs="Arial"/>
            <w:b/>
            <w:bCs/>
            <w:i/>
            <w:iCs/>
            <w:sz w:val="24"/>
            <w:lang w:eastAsia="sk-SK"/>
          </w:rPr>
          <w:delText xml:space="preserve">Dezvoltării Regionale, Administrației Publice și </w:delText>
        </w:r>
      </w:del>
      <w:r w:rsidRPr="00C855D5">
        <w:rPr>
          <w:rFonts w:eastAsia="Calibri" w:cs="Arial"/>
          <w:b/>
          <w:bCs/>
          <w:i/>
          <w:iCs/>
          <w:sz w:val="24"/>
          <w:lang w:eastAsia="sk-SK"/>
        </w:rPr>
        <w:t xml:space="preserve">Fondurilor Europene, prin </w:t>
      </w:r>
      <w:r w:rsidR="00945F7A">
        <w:rPr>
          <w:rFonts w:eastAsia="Calibri" w:cs="Arial"/>
          <w:b/>
          <w:bCs/>
          <w:i/>
          <w:iCs/>
          <w:sz w:val="24"/>
          <w:lang w:eastAsia="sk-SK"/>
        </w:rPr>
        <w:t>.........................</w:t>
      </w:r>
      <w:r w:rsidRPr="00C855D5">
        <w:rPr>
          <w:rFonts w:cs="Arial"/>
          <w:i/>
          <w:iCs/>
          <w:sz w:val="24"/>
          <w:lang w:eastAsia="sk-SK"/>
        </w:rPr>
        <w:t>,</w:t>
      </w:r>
      <w:r w:rsidRPr="00C855D5">
        <w:rPr>
          <w:sz w:val="24"/>
        </w:rPr>
        <w:t xml:space="preserve"> cu sediul în municipiul Bucureşti, </w:t>
      </w:r>
      <w:ins w:id="1" w:author="Gabriela Popescu" w:date="2018-04-24T09:08:00Z">
        <w:r w:rsidR="00451DCD" w:rsidRPr="00451DCD">
          <w:rPr>
            <w:sz w:val="24"/>
          </w:rPr>
          <w:t>strada Mendeleev nr. 36-38</w:t>
        </w:r>
      </w:ins>
      <w:del w:id="2" w:author="Gabriela Popescu" w:date="2018-04-24T09:08:00Z">
        <w:r w:rsidRPr="00C855D5" w:rsidDel="00451DCD">
          <w:rPr>
            <w:sz w:val="24"/>
          </w:rPr>
          <w:delText xml:space="preserve">Bd. </w:delText>
        </w:r>
        <w:r w:rsidR="0024053C" w:rsidDel="00451DCD">
          <w:rPr>
            <w:sz w:val="24"/>
          </w:rPr>
          <w:delText>Ion Mihalache</w:delText>
        </w:r>
        <w:r w:rsidR="0024053C" w:rsidRPr="00C855D5" w:rsidDel="00451DCD">
          <w:rPr>
            <w:sz w:val="24"/>
          </w:rPr>
          <w:delText xml:space="preserve"> </w:delText>
        </w:r>
        <w:r w:rsidRPr="00C767E9" w:rsidDel="00451DCD">
          <w:rPr>
            <w:sz w:val="24"/>
          </w:rPr>
          <w:delText>nr 15-17</w:delText>
        </w:r>
      </w:del>
      <w:r w:rsidRPr="00C767E9">
        <w:rPr>
          <w:sz w:val="24"/>
        </w:rPr>
        <w:t xml:space="preserve">, </w:t>
      </w:r>
      <w:r w:rsidRPr="00C767E9">
        <w:rPr>
          <w:rStyle w:val="contact-street"/>
          <w:sz w:val="24"/>
        </w:rPr>
        <w:t>sector 1</w:t>
      </w:r>
      <w:r w:rsidRPr="00C767E9">
        <w:rPr>
          <w:sz w:val="24"/>
        </w:rPr>
        <w:t>, codul fiscal</w:t>
      </w:r>
      <w:r w:rsidRPr="00C767E9">
        <w:rPr>
          <w:rStyle w:val="FootnoteReference"/>
          <w:sz w:val="24"/>
        </w:rPr>
        <w:footnoteReference w:id="1"/>
      </w:r>
      <w:r w:rsidRPr="00C767E9">
        <w:rPr>
          <w:sz w:val="24"/>
        </w:rPr>
        <w:t xml:space="preserve"> </w:t>
      </w:r>
      <w:del w:id="3" w:author="Gabriela Popescu" w:date="2018-04-24T09:10:00Z">
        <w:r w:rsidRPr="00C767E9" w:rsidDel="00451DCD">
          <w:rPr>
            <w:sz w:val="24"/>
          </w:rPr>
          <w:delText>2</w:delText>
        </w:r>
        <w:r w:rsidR="009752AC" w:rsidRPr="00C767E9" w:rsidDel="00451DCD">
          <w:rPr>
            <w:sz w:val="24"/>
          </w:rPr>
          <w:delText>6369185</w:delText>
        </w:r>
      </w:del>
      <w:ins w:id="4" w:author="Gabriela Popescu" w:date="2018-04-24T09:10:00Z">
        <w:r w:rsidR="00451DCD">
          <w:rPr>
            <w:sz w:val="24"/>
          </w:rPr>
          <w:t>38918422</w:t>
        </w:r>
      </w:ins>
      <w:r w:rsidRPr="00C767E9">
        <w:rPr>
          <w:sz w:val="24"/>
        </w:rPr>
        <w:t>,</w:t>
      </w:r>
      <w:r w:rsidRPr="00C855D5">
        <w:rPr>
          <w:sz w:val="24"/>
        </w:rPr>
        <w:t xml:space="preserve"> având calitatea de </w:t>
      </w:r>
      <w:r w:rsidR="009752AC" w:rsidRPr="00C855D5">
        <w:rPr>
          <w:sz w:val="24"/>
        </w:rPr>
        <w:t xml:space="preserve">solicitant în cadrul POAT și </w:t>
      </w:r>
      <w:r w:rsidRPr="00C855D5">
        <w:rPr>
          <w:b/>
          <w:bCs/>
          <w:sz w:val="24"/>
        </w:rPr>
        <w:t>Lider</w:t>
      </w:r>
      <w:r w:rsidR="007B553B" w:rsidRPr="00C855D5">
        <w:rPr>
          <w:b/>
          <w:bCs/>
          <w:sz w:val="24"/>
        </w:rPr>
        <w:t xml:space="preserve"> de</w:t>
      </w:r>
      <w:r w:rsidRPr="00C855D5">
        <w:rPr>
          <w:b/>
          <w:bCs/>
          <w:sz w:val="24"/>
        </w:rPr>
        <w:t xml:space="preserve"> parteneriat (Partener 1)</w:t>
      </w:r>
      <w:r w:rsidR="003541E0">
        <w:rPr>
          <w:b/>
          <w:bCs/>
          <w:sz w:val="24"/>
        </w:rPr>
        <w:t xml:space="preserve"> </w:t>
      </w:r>
      <w:r w:rsidR="003541E0">
        <w:rPr>
          <w:bCs/>
          <w:sz w:val="24"/>
        </w:rPr>
        <w:t>reprezentat prin……………</w:t>
      </w:r>
    </w:p>
    <w:p w14:paraId="0ABB85E4" w14:textId="77777777" w:rsidR="00CD3F26" w:rsidRPr="00A9679C" w:rsidRDefault="00CF3F28" w:rsidP="00CD3F26">
      <w:pPr>
        <w:pStyle w:val="ListParagraph"/>
        <w:numPr>
          <w:ilvl w:val="0"/>
          <w:numId w:val="1"/>
        </w:numPr>
        <w:jc w:val="both"/>
        <w:rPr>
          <w:rFonts w:ascii="Trebuchet MS" w:hAnsi="Trebuchet MS" w:cs="Arial"/>
          <w:b/>
          <w:bCs/>
          <w:i/>
          <w:iCs/>
          <w:color w:val="000000" w:themeColor="text1"/>
          <w:sz w:val="24"/>
          <w:szCs w:val="24"/>
          <w:lang w:eastAsia="sk-SK"/>
        </w:rPr>
      </w:pPr>
      <w:r w:rsidRPr="00A9679C">
        <w:rPr>
          <w:rFonts w:ascii="Trebuchet MS" w:hAnsi="Trebuchet MS" w:cs="Arial"/>
          <w:b/>
          <w:bCs/>
          <w:i/>
          <w:iCs/>
          <w:color w:val="000000" w:themeColor="text1"/>
          <w:sz w:val="24"/>
          <w:szCs w:val="24"/>
          <w:lang w:eastAsia="sk-SK"/>
        </w:rPr>
        <w:t xml:space="preserve">Nume Partener </w:t>
      </w:r>
      <w:r w:rsidR="00C767E9" w:rsidRPr="00A9679C">
        <w:rPr>
          <w:rFonts w:ascii="Trebuchet MS" w:hAnsi="Trebuchet MS" w:cs="Arial"/>
          <w:b/>
          <w:bCs/>
          <w:i/>
          <w:iCs/>
          <w:color w:val="000000" w:themeColor="text1"/>
          <w:sz w:val="24"/>
          <w:szCs w:val="24"/>
          <w:lang w:eastAsia="sk-SK"/>
        </w:rPr>
        <w:t>2...</w:t>
      </w:r>
      <w:r w:rsidR="00CD3F26" w:rsidRPr="00A9679C">
        <w:rPr>
          <w:color w:val="000000" w:themeColor="text1"/>
        </w:rPr>
        <w:t xml:space="preserve"> </w:t>
      </w:r>
      <w:r w:rsidR="00CD3F26" w:rsidRPr="00A9679C">
        <w:rPr>
          <w:rFonts w:ascii="Trebuchet MS" w:hAnsi="Trebuchet MS" w:cs="Arial"/>
          <w:b/>
          <w:bCs/>
          <w:i/>
          <w:iCs/>
          <w:color w:val="000000" w:themeColor="text1"/>
          <w:sz w:val="24"/>
          <w:szCs w:val="24"/>
          <w:lang w:eastAsia="sk-SK"/>
        </w:rPr>
        <w:t>denumirea completă a organizaţiei, cu sediul în adresa sediului, codul fiscal …, având calitatea de membru 2/Partener 2</w:t>
      </w:r>
      <w:r w:rsidR="003541E0" w:rsidRPr="00A9679C">
        <w:rPr>
          <w:rFonts w:ascii="Trebuchet MS" w:hAnsi="Trebuchet MS" w:cs="Arial"/>
          <w:b/>
          <w:bCs/>
          <w:i/>
          <w:iCs/>
          <w:color w:val="000000" w:themeColor="text1"/>
          <w:sz w:val="24"/>
          <w:szCs w:val="24"/>
          <w:lang w:eastAsia="sk-SK"/>
        </w:rPr>
        <w:t>, reprezentat prin……………..</w:t>
      </w:r>
    </w:p>
    <w:p w14:paraId="570C2603" w14:textId="1ABEDDF8" w:rsidR="00A27769" w:rsidRPr="00A9679C" w:rsidRDefault="00C767E9" w:rsidP="00C66DCF">
      <w:pPr>
        <w:pStyle w:val="ListParagraph"/>
        <w:numPr>
          <w:ilvl w:val="0"/>
          <w:numId w:val="1"/>
        </w:numPr>
        <w:spacing w:before="120" w:after="120"/>
        <w:jc w:val="both"/>
        <w:rPr>
          <w:rFonts w:ascii="Trebuchet MS" w:hAnsi="Trebuchet MS"/>
          <w:color w:val="000000" w:themeColor="text1"/>
          <w:sz w:val="24"/>
          <w:szCs w:val="24"/>
        </w:rPr>
      </w:pPr>
      <w:r w:rsidRPr="00A9679C">
        <w:rPr>
          <w:rFonts w:ascii="Trebuchet MS" w:hAnsi="Trebuchet MS" w:cs="Arial"/>
          <w:b/>
          <w:bCs/>
          <w:i/>
          <w:iCs/>
          <w:color w:val="000000" w:themeColor="text1"/>
          <w:sz w:val="24"/>
          <w:szCs w:val="24"/>
          <w:lang w:eastAsia="sk-SK"/>
        </w:rPr>
        <w:t xml:space="preserve">Nume Partener </w:t>
      </w:r>
      <w:r w:rsidR="002D6D0E" w:rsidRPr="00A9679C">
        <w:rPr>
          <w:rFonts w:ascii="Trebuchet MS" w:hAnsi="Trebuchet MS" w:cs="Arial"/>
          <w:b/>
          <w:bCs/>
          <w:i/>
          <w:iCs/>
          <w:color w:val="000000" w:themeColor="text1"/>
          <w:sz w:val="24"/>
          <w:szCs w:val="24"/>
          <w:lang w:eastAsia="sk-SK"/>
        </w:rPr>
        <w:t>n</w:t>
      </w:r>
      <w:r w:rsidRPr="00A9679C">
        <w:rPr>
          <w:rFonts w:ascii="Trebuchet MS" w:hAnsi="Trebuchet MS" w:cs="Arial"/>
          <w:b/>
          <w:bCs/>
          <w:i/>
          <w:iCs/>
          <w:color w:val="000000" w:themeColor="text1"/>
          <w:sz w:val="24"/>
          <w:szCs w:val="24"/>
          <w:lang w:eastAsia="sk-SK"/>
        </w:rPr>
        <w:t>...</w:t>
      </w:r>
    </w:p>
    <w:p w14:paraId="2FEBF3B6" w14:textId="77777777" w:rsidR="00F80587" w:rsidRPr="00C855D5" w:rsidRDefault="00F80587" w:rsidP="00C855D5">
      <w:pPr>
        <w:spacing w:before="0" w:after="0" w:line="276" w:lineRule="auto"/>
        <w:contextualSpacing/>
        <w:rPr>
          <w:sz w:val="24"/>
        </w:rPr>
      </w:pPr>
      <w:r w:rsidRPr="00C855D5">
        <w:rPr>
          <w:sz w:val="24"/>
        </w:rPr>
        <w:t>au convenit următoarele:</w:t>
      </w:r>
    </w:p>
    <w:p w14:paraId="09F15E58" w14:textId="77777777" w:rsidR="00F80587" w:rsidRPr="00C855D5" w:rsidRDefault="00F80587" w:rsidP="00C855D5">
      <w:pPr>
        <w:spacing w:before="0" w:after="0" w:line="276" w:lineRule="auto"/>
        <w:contextualSpacing/>
        <w:rPr>
          <w:sz w:val="24"/>
        </w:rPr>
      </w:pPr>
    </w:p>
    <w:p w14:paraId="0BBD058D" w14:textId="77777777" w:rsidR="00F80587" w:rsidRPr="00C855D5" w:rsidRDefault="00F80587" w:rsidP="00C855D5">
      <w:pPr>
        <w:pStyle w:val="Heading5"/>
        <w:spacing w:line="276" w:lineRule="auto"/>
        <w:ind w:hanging="574"/>
        <w:rPr>
          <w:sz w:val="24"/>
        </w:rPr>
      </w:pPr>
      <w:r w:rsidRPr="00C855D5">
        <w:rPr>
          <w:sz w:val="24"/>
        </w:rPr>
        <w:t>Obiectul</w:t>
      </w:r>
    </w:p>
    <w:p w14:paraId="6D8AB2CF" w14:textId="30B34DF6" w:rsidR="00F80587" w:rsidRPr="00C855D5" w:rsidRDefault="00F80587" w:rsidP="002D6D0E">
      <w:pPr>
        <w:numPr>
          <w:ilvl w:val="1"/>
          <w:numId w:val="2"/>
        </w:numPr>
        <w:spacing w:before="0" w:after="0" w:line="276" w:lineRule="auto"/>
        <w:contextualSpacing/>
        <w:jc w:val="both"/>
        <w:rPr>
          <w:sz w:val="24"/>
        </w:rPr>
      </w:pPr>
      <w:r w:rsidRPr="00C855D5">
        <w:rPr>
          <w:sz w:val="24"/>
        </w:rPr>
        <w:t xml:space="preserve">Obiectul acestui </w:t>
      </w:r>
      <w:r w:rsidR="00264D33">
        <w:rPr>
          <w:sz w:val="24"/>
        </w:rPr>
        <w:t>acord</w:t>
      </w:r>
      <w:r w:rsidR="00264D33" w:rsidRPr="00C855D5">
        <w:rPr>
          <w:sz w:val="24"/>
        </w:rPr>
        <w:t xml:space="preserve"> </w:t>
      </w:r>
      <w:r w:rsidRPr="00C855D5">
        <w:rPr>
          <w:sz w:val="24"/>
        </w:rPr>
        <w:t>este de a stabili drepturile şi obligaţiile părţilor, contribuţia financiară proprie a fiecărei părţi la bugetul proiectului, precum şi responsabilităţile ce le revin în implementarea activităţilor aferente</w:t>
      </w:r>
      <w:r w:rsidR="006A7DC3">
        <w:rPr>
          <w:sz w:val="24"/>
        </w:rPr>
        <w:t xml:space="preserve"> proiectului „</w:t>
      </w:r>
      <w:r w:rsidR="00945F7A">
        <w:rPr>
          <w:b/>
          <w:bCs/>
          <w:sz w:val="24"/>
        </w:rPr>
        <w:t>.......................</w:t>
      </w:r>
      <w:r w:rsidR="006A7DC3">
        <w:rPr>
          <w:bCs/>
          <w:sz w:val="24"/>
        </w:rPr>
        <w:t>”</w:t>
      </w:r>
      <w:r w:rsidRPr="00C855D5">
        <w:rPr>
          <w:sz w:val="24"/>
        </w:rPr>
        <w:t>;</w:t>
      </w:r>
    </w:p>
    <w:p w14:paraId="254D1E2C" w14:textId="5B79BA27" w:rsidR="00F80587" w:rsidRPr="009A4838" w:rsidRDefault="00F80587" w:rsidP="00945F7A">
      <w:pPr>
        <w:numPr>
          <w:ilvl w:val="1"/>
          <w:numId w:val="2"/>
        </w:numPr>
        <w:spacing w:before="0" w:after="0" w:line="276" w:lineRule="auto"/>
        <w:contextualSpacing/>
        <w:jc w:val="both"/>
        <w:rPr>
          <w:bCs/>
          <w:sz w:val="24"/>
        </w:rPr>
      </w:pPr>
      <w:r w:rsidRPr="00C855D5">
        <w:rPr>
          <w:sz w:val="24"/>
        </w:rPr>
        <w:t xml:space="preserve">Scopul </w:t>
      </w:r>
      <w:r w:rsidR="006A7DC3">
        <w:rPr>
          <w:sz w:val="24"/>
        </w:rPr>
        <w:t>proiectului</w:t>
      </w:r>
      <w:r w:rsidRPr="00C855D5">
        <w:rPr>
          <w:sz w:val="24"/>
        </w:rPr>
        <w:t xml:space="preserve"> </w:t>
      </w:r>
      <w:r w:rsidR="006A7DC3">
        <w:rPr>
          <w:sz w:val="24"/>
        </w:rPr>
        <w:t>„</w:t>
      </w:r>
      <w:r w:rsidR="00945F7A">
        <w:rPr>
          <w:b/>
          <w:sz w:val="24"/>
        </w:rPr>
        <w:t>............................</w:t>
      </w:r>
      <w:r w:rsidR="006A7DC3">
        <w:rPr>
          <w:sz w:val="24"/>
        </w:rPr>
        <w:t>”</w:t>
      </w:r>
      <w:r w:rsidR="002D6D0E">
        <w:rPr>
          <w:b/>
          <w:sz w:val="24"/>
        </w:rPr>
        <w:t xml:space="preserve"> </w:t>
      </w:r>
      <w:r w:rsidRPr="0060773C">
        <w:rPr>
          <w:sz w:val="24"/>
        </w:rPr>
        <w:t>este</w:t>
      </w:r>
      <w:r w:rsidRPr="00C855D5">
        <w:rPr>
          <w:sz w:val="24"/>
        </w:rPr>
        <w:t xml:space="preserve"> acela de a </w:t>
      </w:r>
      <w:r w:rsidR="007B553B" w:rsidRPr="00945F7A">
        <w:rPr>
          <w:bCs/>
          <w:sz w:val="24"/>
        </w:rPr>
        <w:t xml:space="preserve">Acest </w:t>
      </w:r>
      <w:r w:rsidR="004B1746" w:rsidRPr="00945F7A">
        <w:rPr>
          <w:bCs/>
          <w:sz w:val="24"/>
        </w:rPr>
        <w:t xml:space="preserve">Acord este parte integrantă din </w:t>
      </w:r>
      <w:r w:rsidR="001F1C73" w:rsidRPr="009A4838">
        <w:rPr>
          <w:bCs/>
          <w:sz w:val="24"/>
        </w:rPr>
        <w:t xml:space="preserve">Decizia </w:t>
      </w:r>
      <w:r w:rsidRPr="009A4838">
        <w:rPr>
          <w:bCs/>
          <w:sz w:val="24"/>
        </w:rPr>
        <w:t>de finanţare</w:t>
      </w:r>
      <w:r w:rsidR="007B553B" w:rsidRPr="009A4838">
        <w:rPr>
          <w:bCs/>
          <w:sz w:val="24"/>
        </w:rPr>
        <w:t>, ca anexă a acesteia</w:t>
      </w:r>
      <w:r w:rsidRPr="009A4838">
        <w:rPr>
          <w:bCs/>
          <w:sz w:val="24"/>
        </w:rPr>
        <w:t>.</w:t>
      </w:r>
    </w:p>
    <w:p w14:paraId="1A8B4672" w14:textId="77777777" w:rsidR="00F80587" w:rsidRPr="00C855D5" w:rsidRDefault="00F80587" w:rsidP="00C855D5">
      <w:pPr>
        <w:spacing w:before="0" w:after="0" w:line="276" w:lineRule="auto"/>
        <w:contextualSpacing/>
        <w:jc w:val="both"/>
        <w:rPr>
          <w:b/>
          <w:sz w:val="24"/>
        </w:rPr>
      </w:pPr>
    </w:p>
    <w:p w14:paraId="6C1A4054" w14:textId="77777777" w:rsidR="00F80587" w:rsidRPr="00C855D5" w:rsidRDefault="00F80587" w:rsidP="00C855D5">
      <w:pPr>
        <w:spacing w:line="276" w:lineRule="auto"/>
        <w:jc w:val="both"/>
        <w:rPr>
          <w:b/>
          <w:sz w:val="24"/>
        </w:rPr>
      </w:pPr>
      <w:r w:rsidRPr="00C855D5">
        <w:rPr>
          <w:b/>
          <w:sz w:val="24"/>
        </w:rPr>
        <w:t>Art. 3. Principiile de bună practică ale parteneriatului</w:t>
      </w:r>
    </w:p>
    <w:p w14:paraId="4622CA34" w14:textId="77777777" w:rsidR="00F80587" w:rsidRPr="00C855D5" w:rsidRDefault="00F80587" w:rsidP="00C855D5">
      <w:pPr>
        <w:numPr>
          <w:ilvl w:val="1"/>
          <w:numId w:val="3"/>
        </w:numPr>
        <w:spacing w:before="0" w:after="0" w:line="276" w:lineRule="auto"/>
        <w:contextualSpacing/>
        <w:jc w:val="both"/>
        <w:rPr>
          <w:sz w:val="24"/>
        </w:rPr>
      </w:pPr>
      <w:r w:rsidRPr="00C855D5">
        <w:rPr>
          <w:sz w:val="24"/>
        </w:rPr>
        <w:t>Toţi partenerii trebuie să contribuie la realizarea proiectului şi să îşi asume rolul lor în cadrul proiectului, aşa cum acesta este definit în cadrul prezentului Acord de Parteneriat.</w:t>
      </w:r>
    </w:p>
    <w:p w14:paraId="3FB4181D" w14:textId="77777777" w:rsidR="00F80587" w:rsidRPr="00C855D5" w:rsidRDefault="00F80587" w:rsidP="00C855D5">
      <w:pPr>
        <w:numPr>
          <w:ilvl w:val="1"/>
          <w:numId w:val="3"/>
        </w:numPr>
        <w:spacing w:before="0" w:after="0" w:line="276" w:lineRule="auto"/>
        <w:contextualSpacing/>
        <w:jc w:val="both"/>
        <w:rPr>
          <w:sz w:val="24"/>
        </w:rPr>
      </w:pPr>
      <w:r w:rsidRPr="00C855D5">
        <w:rPr>
          <w:sz w:val="24"/>
        </w:rPr>
        <w:lastRenderedPageBreak/>
        <w:t>Părţile trebuie să se consulte în mod regulat şi să se informeze asupra tuturor aspectelor privind evoluţia proiectului.</w:t>
      </w:r>
    </w:p>
    <w:p w14:paraId="7B0DE799" w14:textId="77777777" w:rsidR="00F80587" w:rsidRPr="00C855D5" w:rsidRDefault="00F80587" w:rsidP="00C855D5">
      <w:pPr>
        <w:numPr>
          <w:ilvl w:val="1"/>
          <w:numId w:val="3"/>
        </w:numPr>
        <w:spacing w:before="0" w:after="0" w:line="276" w:lineRule="auto"/>
        <w:contextualSpacing/>
        <w:jc w:val="both"/>
        <w:rPr>
          <w:sz w:val="24"/>
        </w:rPr>
      </w:pPr>
      <w:r w:rsidRPr="00C855D5">
        <w:rPr>
          <w:sz w:val="24"/>
        </w:rPr>
        <w:t xml:space="preserve">Toţi partenerii trebuie să implementeze activităţile cu respectarea </w:t>
      </w:r>
      <w:r w:rsidR="00A842F6" w:rsidRPr="00C855D5">
        <w:rPr>
          <w:sz w:val="24"/>
        </w:rPr>
        <w:t xml:space="preserve">celor mai înalte </w:t>
      </w:r>
      <w:r w:rsidRPr="00C855D5">
        <w:rPr>
          <w:sz w:val="24"/>
        </w:rPr>
        <w:t>standarde profesionale şi de etică.</w:t>
      </w:r>
    </w:p>
    <w:p w14:paraId="5F7ADB55" w14:textId="77777777" w:rsidR="00F80587" w:rsidRDefault="00F80587" w:rsidP="00C855D5">
      <w:pPr>
        <w:numPr>
          <w:ilvl w:val="1"/>
          <w:numId w:val="3"/>
        </w:numPr>
        <w:spacing w:before="0" w:after="0" w:line="276" w:lineRule="auto"/>
        <w:contextualSpacing/>
        <w:jc w:val="both"/>
        <w:rPr>
          <w:sz w:val="24"/>
        </w:rPr>
      </w:pPr>
      <w:r w:rsidRPr="00C855D5">
        <w:rPr>
          <w:sz w:val="24"/>
        </w:rPr>
        <w:t xml:space="preserve">Partenerii sunt obligaţi să respecte regulile </w:t>
      </w:r>
      <w:r w:rsidR="00A4123E" w:rsidRPr="00C855D5">
        <w:rPr>
          <w:sz w:val="24"/>
        </w:rPr>
        <w:t>referi</w:t>
      </w:r>
      <w:r w:rsidRPr="00C855D5">
        <w:rPr>
          <w:sz w:val="24"/>
        </w:rPr>
        <w:t>toare la conflictul de interese şi regimul incompatibilităţilor, iar, în cazul apariţiei un</w:t>
      </w:r>
      <w:r w:rsidR="006D7007" w:rsidRPr="00C855D5">
        <w:rPr>
          <w:sz w:val="24"/>
        </w:rPr>
        <w:t>e</w:t>
      </w:r>
      <w:r w:rsidRPr="00C855D5">
        <w:rPr>
          <w:sz w:val="24"/>
        </w:rPr>
        <w:t xml:space="preserve">i asemenea </w:t>
      </w:r>
      <w:r w:rsidR="006D7007" w:rsidRPr="00C855D5">
        <w:rPr>
          <w:sz w:val="24"/>
        </w:rPr>
        <w:t>situaţii</w:t>
      </w:r>
      <w:r w:rsidRPr="00C855D5">
        <w:rPr>
          <w:sz w:val="24"/>
        </w:rPr>
        <w:t>, să dispună luarea măsurilor c</w:t>
      </w:r>
      <w:r w:rsidR="006D7007" w:rsidRPr="00C855D5">
        <w:rPr>
          <w:sz w:val="24"/>
        </w:rPr>
        <w:t>are</w:t>
      </w:r>
      <w:r w:rsidRPr="00C855D5">
        <w:rPr>
          <w:sz w:val="24"/>
        </w:rPr>
        <w:t xml:space="preserve"> </w:t>
      </w:r>
      <w:r w:rsidR="00A842F6" w:rsidRPr="00C855D5">
        <w:rPr>
          <w:sz w:val="24"/>
        </w:rPr>
        <w:t xml:space="preserve">să </w:t>
      </w:r>
      <w:r w:rsidRPr="00C855D5">
        <w:rPr>
          <w:sz w:val="24"/>
        </w:rPr>
        <w:t>conduc</w:t>
      </w:r>
      <w:r w:rsidR="00A842F6" w:rsidRPr="00C855D5">
        <w:rPr>
          <w:sz w:val="24"/>
        </w:rPr>
        <w:t>ă</w:t>
      </w:r>
      <w:r w:rsidRPr="00C855D5">
        <w:rPr>
          <w:sz w:val="24"/>
        </w:rPr>
        <w:t xml:space="preserve"> la </w:t>
      </w:r>
      <w:r w:rsidR="006D7007" w:rsidRPr="00C855D5">
        <w:rPr>
          <w:sz w:val="24"/>
        </w:rPr>
        <w:t xml:space="preserve">stingerea acesteia şi </w:t>
      </w:r>
      <w:r w:rsidRPr="00C855D5">
        <w:rPr>
          <w:sz w:val="24"/>
        </w:rPr>
        <w:t>evitarea</w:t>
      </w:r>
      <w:r w:rsidR="006132B4" w:rsidRPr="00C855D5">
        <w:rPr>
          <w:sz w:val="24"/>
        </w:rPr>
        <w:t xml:space="preserve"> producerii</w:t>
      </w:r>
      <w:r w:rsidR="007B553B" w:rsidRPr="00C855D5">
        <w:rPr>
          <w:sz w:val="24"/>
        </w:rPr>
        <w:t xml:space="preserve"> unei situații similare</w:t>
      </w:r>
      <w:r w:rsidR="006132B4" w:rsidRPr="00C855D5">
        <w:rPr>
          <w:sz w:val="24"/>
        </w:rPr>
        <w:t xml:space="preserve"> în viitor.</w:t>
      </w:r>
    </w:p>
    <w:p w14:paraId="073D245F" w14:textId="77777777" w:rsidR="004A4CDA" w:rsidRPr="00C855D5" w:rsidRDefault="004A4CDA" w:rsidP="00C855D5">
      <w:pPr>
        <w:numPr>
          <w:ilvl w:val="1"/>
          <w:numId w:val="3"/>
        </w:numPr>
        <w:spacing w:before="0" w:after="0" w:line="276" w:lineRule="auto"/>
        <w:contextualSpacing/>
        <w:jc w:val="both"/>
        <w:rPr>
          <w:sz w:val="24"/>
        </w:rPr>
      </w:pPr>
      <w:r w:rsidRPr="00595C13">
        <w:rPr>
          <w:sz w:val="24"/>
        </w:rPr>
        <w:t>Toţi partenerii înțeleg și acceptă faptul că vor răspunde individual față de AM, pentru realizarea angajamentelor asumate de fiecare dintre aceștia în implementarea proiectului conform Cererii de finanțare</w:t>
      </w:r>
      <w:r>
        <w:rPr>
          <w:sz w:val="24"/>
        </w:rPr>
        <w:t>.</w:t>
      </w:r>
    </w:p>
    <w:p w14:paraId="4FA917D8" w14:textId="77777777" w:rsidR="00F80587" w:rsidRPr="00C855D5" w:rsidRDefault="00F80587" w:rsidP="00C855D5">
      <w:pPr>
        <w:spacing w:before="0" w:after="0" w:line="276" w:lineRule="auto"/>
        <w:contextualSpacing/>
        <w:jc w:val="both"/>
        <w:rPr>
          <w:sz w:val="24"/>
        </w:rPr>
      </w:pPr>
    </w:p>
    <w:p w14:paraId="25049050" w14:textId="77777777" w:rsidR="00F80587" w:rsidRPr="00C855D5" w:rsidRDefault="00F80587" w:rsidP="00C855D5">
      <w:pPr>
        <w:spacing w:line="276" w:lineRule="auto"/>
        <w:jc w:val="both"/>
        <w:rPr>
          <w:b/>
          <w:sz w:val="24"/>
        </w:rPr>
      </w:pPr>
      <w:r w:rsidRPr="00C855D5">
        <w:rPr>
          <w:b/>
          <w:sz w:val="24"/>
        </w:rPr>
        <w:t>Art. 4 Roluri şi responsabilităţi în implementarea proiectului</w:t>
      </w:r>
    </w:p>
    <w:p w14:paraId="3B21148B" w14:textId="77777777" w:rsidR="00F80587" w:rsidRPr="00C855D5" w:rsidRDefault="00F80587" w:rsidP="00C855D5">
      <w:pPr>
        <w:numPr>
          <w:ilvl w:val="1"/>
          <w:numId w:val="4"/>
        </w:numPr>
        <w:spacing w:before="0" w:after="0" w:line="276" w:lineRule="auto"/>
        <w:contextualSpacing/>
        <w:jc w:val="both"/>
        <w:rPr>
          <w:sz w:val="24"/>
        </w:rPr>
      </w:pPr>
      <w:r w:rsidRPr="00C855D5">
        <w:rPr>
          <w:sz w:val="24"/>
        </w:rPr>
        <w:t>Rolurile şi responsabilităţile sunt descrise în tabelul de mai jos şi corespund prevederilor din Cererea de finanţare – care este documentul principal în stabilirea principalelor activități asumate de fiecare partener:</w:t>
      </w:r>
    </w:p>
    <w:p w14:paraId="7F1DFD45" w14:textId="77777777" w:rsidR="00F80587" w:rsidRDefault="00F80587" w:rsidP="00C855D5">
      <w:pPr>
        <w:spacing w:before="0" w:after="0" w:line="276" w:lineRule="auto"/>
        <w:ind w:left="576"/>
        <w:contextualSpacing/>
        <w:jc w:val="both"/>
        <w:rPr>
          <w:sz w:val="24"/>
        </w:rPr>
      </w:pPr>
    </w:p>
    <w:p w14:paraId="71A5652F" w14:textId="77777777" w:rsidR="00792F5B" w:rsidRDefault="00792F5B" w:rsidP="00C855D5">
      <w:pPr>
        <w:spacing w:before="0" w:after="0" w:line="276" w:lineRule="auto"/>
        <w:ind w:left="576"/>
        <w:contextualSpacing/>
        <w:jc w:val="both"/>
        <w:rPr>
          <w:sz w:val="24"/>
        </w:rPr>
      </w:pPr>
    </w:p>
    <w:p w14:paraId="71279DA1" w14:textId="77777777" w:rsidR="00792F5B" w:rsidRDefault="00792F5B" w:rsidP="00C855D5">
      <w:pPr>
        <w:spacing w:before="0" w:after="0" w:line="276" w:lineRule="auto"/>
        <w:ind w:left="576"/>
        <w:contextualSpacing/>
        <w:jc w:val="both"/>
        <w:rPr>
          <w:sz w:val="24"/>
        </w:rPr>
      </w:pPr>
    </w:p>
    <w:p w14:paraId="17D71683" w14:textId="77777777" w:rsidR="00792F5B" w:rsidRDefault="00792F5B" w:rsidP="00C855D5">
      <w:pPr>
        <w:spacing w:before="0" w:after="0" w:line="276" w:lineRule="auto"/>
        <w:ind w:left="576"/>
        <w:contextualSpacing/>
        <w:jc w:val="both"/>
        <w:rPr>
          <w:sz w:val="24"/>
        </w:rPr>
      </w:pPr>
    </w:p>
    <w:p w14:paraId="31875E28" w14:textId="77777777" w:rsidR="00792F5B" w:rsidRDefault="00792F5B" w:rsidP="00C855D5">
      <w:pPr>
        <w:spacing w:before="0" w:after="0" w:line="276" w:lineRule="auto"/>
        <w:ind w:left="576"/>
        <w:contextualSpacing/>
        <w:jc w:val="both"/>
        <w:rPr>
          <w:sz w:val="24"/>
        </w:rPr>
      </w:pPr>
    </w:p>
    <w:p w14:paraId="30CC8A0A" w14:textId="77777777" w:rsidR="00792F5B" w:rsidRPr="00C855D5" w:rsidRDefault="00792F5B" w:rsidP="00C855D5">
      <w:pPr>
        <w:spacing w:before="0" w:after="0" w:line="276" w:lineRule="auto"/>
        <w:ind w:left="576"/>
        <w:contextualSpacing/>
        <w:jc w:val="both"/>
        <w:rPr>
          <w:sz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9"/>
        <w:gridCol w:w="3630"/>
        <w:gridCol w:w="2350"/>
        <w:gridCol w:w="1809"/>
      </w:tblGrid>
      <w:tr w:rsidR="008B3BC3" w:rsidRPr="00C855D5" w14:paraId="451E373C" w14:textId="77777777" w:rsidTr="00A73A23">
        <w:tc>
          <w:tcPr>
            <w:tcW w:w="1499" w:type="dxa"/>
            <w:vAlign w:val="center"/>
          </w:tcPr>
          <w:p w14:paraId="3C8A4C08" w14:textId="77777777" w:rsidR="008B3BC3" w:rsidRPr="00C855D5" w:rsidRDefault="008B3BC3" w:rsidP="00C855D5">
            <w:pPr>
              <w:tabs>
                <w:tab w:val="left" w:pos="1800"/>
              </w:tabs>
              <w:spacing w:before="0" w:after="0" w:line="276" w:lineRule="auto"/>
              <w:contextualSpacing/>
              <w:jc w:val="center"/>
              <w:rPr>
                <w:b/>
                <w:bCs/>
                <w:sz w:val="24"/>
              </w:rPr>
            </w:pPr>
            <w:r w:rsidRPr="00C855D5">
              <w:rPr>
                <w:b/>
                <w:bCs/>
                <w:sz w:val="24"/>
              </w:rPr>
              <w:t>Organizaţia</w:t>
            </w:r>
          </w:p>
        </w:tc>
        <w:tc>
          <w:tcPr>
            <w:tcW w:w="3630" w:type="dxa"/>
            <w:vAlign w:val="center"/>
          </w:tcPr>
          <w:p w14:paraId="2093B470" w14:textId="77777777" w:rsidR="008B3BC3" w:rsidRPr="00C855D5" w:rsidRDefault="008E117F" w:rsidP="00F72B47">
            <w:pPr>
              <w:spacing w:before="0" w:after="0" w:line="276" w:lineRule="auto"/>
              <w:contextualSpacing/>
              <w:jc w:val="center"/>
              <w:rPr>
                <w:b/>
                <w:bCs/>
                <w:sz w:val="24"/>
                <w:lang w:val="en-US"/>
              </w:rPr>
            </w:pPr>
            <w:r w:rsidRPr="00C855D5">
              <w:rPr>
                <w:b/>
                <w:bCs/>
                <w:sz w:val="24"/>
              </w:rPr>
              <w:t>Descrierea activităţilor/subactivităților derulate de fiecare partener, în vederea obținerii fiecărui rezultat în parte</w:t>
            </w:r>
          </w:p>
        </w:tc>
        <w:tc>
          <w:tcPr>
            <w:tcW w:w="2350" w:type="dxa"/>
          </w:tcPr>
          <w:p w14:paraId="5D7DE4E2" w14:textId="77777777" w:rsidR="008B3BC3" w:rsidRPr="00C855D5" w:rsidRDefault="008B3BC3" w:rsidP="00C855D5">
            <w:pPr>
              <w:spacing w:before="0" w:after="0" w:line="276" w:lineRule="auto"/>
              <w:contextualSpacing/>
              <w:jc w:val="center"/>
              <w:rPr>
                <w:b/>
                <w:bCs/>
                <w:sz w:val="24"/>
              </w:rPr>
            </w:pPr>
            <w:r w:rsidRPr="00C855D5">
              <w:rPr>
                <w:b/>
                <w:bCs/>
                <w:sz w:val="24"/>
              </w:rPr>
              <w:t>Rezultate ale proiectului</w:t>
            </w:r>
          </w:p>
          <w:p w14:paraId="41C294C8" w14:textId="77777777" w:rsidR="008B3BC3" w:rsidRPr="00C855D5" w:rsidRDefault="008B3BC3" w:rsidP="00C855D5">
            <w:pPr>
              <w:spacing w:before="0" w:after="0" w:line="276" w:lineRule="auto"/>
              <w:contextualSpacing/>
              <w:jc w:val="center"/>
              <w:rPr>
                <w:b/>
                <w:bCs/>
                <w:sz w:val="24"/>
              </w:rPr>
            </w:pPr>
            <w:r w:rsidRPr="00C855D5">
              <w:rPr>
                <w:b/>
                <w:bCs/>
                <w:sz w:val="24"/>
              </w:rPr>
              <w:t>(la care contribuie fiecare partener)</w:t>
            </w:r>
          </w:p>
        </w:tc>
        <w:tc>
          <w:tcPr>
            <w:tcW w:w="1809" w:type="dxa"/>
          </w:tcPr>
          <w:p w14:paraId="60D29EF6" w14:textId="77777777" w:rsidR="00395A72" w:rsidRPr="00C855D5" w:rsidRDefault="00395A72" w:rsidP="00C855D5">
            <w:pPr>
              <w:spacing w:before="0" w:after="0" w:line="276" w:lineRule="auto"/>
              <w:contextualSpacing/>
              <w:jc w:val="center"/>
              <w:rPr>
                <w:b/>
                <w:bCs/>
                <w:sz w:val="24"/>
              </w:rPr>
            </w:pPr>
            <w:r w:rsidRPr="00C855D5">
              <w:rPr>
                <w:b/>
                <w:bCs/>
                <w:sz w:val="24"/>
              </w:rPr>
              <w:t xml:space="preserve">Valoarea totală eligibilă alocată fiecărui partener  și % din valoarea totală eligibilă a proiectului </w:t>
            </w:r>
          </w:p>
          <w:p w14:paraId="0B292933" w14:textId="77777777" w:rsidR="008B3BC3" w:rsidRPr="00C855D5" w:rsidRDefault="00395A72" w:rsidP="00C855D5">
            <w:pPr>
              <w:spacing w:before="0" w:after="0" w:line="276" w:lineRule="auto"/>
              <w:contextualSpacing/>
              <w:jc w:val="center"/>
              <w:rPr>
                <w:b/>
                <w:bCs/>
                <w:sz w:val="24"/>
              </w:rPr>
            </w:pPr>
            <w:r w:rsidRPr="00C855D5">
              <w:rPr>
                <w:b/>
                <w:bCs/>
                <w:sz w:val="24"/>
              </w:rPr>
              <w:t>(lei/%)</w:t>
            </w:r>
          </w:p>
        </w:tc>
      </w:tr>
      <w:tr w:rsidR="008B3BC3" w:rsidRPr="00C855D5" w14:paraId="0C0038B0" w14:textId="77777777" w:rsidTr="00A73A23">
        <w:tc>
          <w:tcPr>
            <w:tcW w:w="1499" w:type="dxa"/>
          </w:tcPr>
          <w:p w14:paraId="3339CAFF" w14:textId="77777777" w:rsidR="008B3BC3" w:rsidRPr="00C855D5" w:rsidRDefault="007B553B" w:rsidP="00C855D5">
            <w:pPr>
              <w:pStyle w:val="TOC1"/>
              <w:spacing w:before="0" w:after="0" w:line="276" w:lineRule="auto"/>
              <w:contextualSpacing/>
              <w:rPr>
                <w:rFonts w:ascii="Trebuchet MS" w:hAnsi="Trebuchet MS"/>
                <w:sz w:val="24"/>
              </w:rPr>
            </w:pPr>
            <w:r w:rsidRPr="00C855D5">
              <w:rPr>
                <w:rFonts w:ascii="Trebuchet MS" w:hAnsi="Trebuchet MS"/>
                <w:iCs/>
                <w:sz w:val="24"/>
              </w:rPr>
              <w:t xml:space="preserve">Lider de parteneriat </w:t>
            </w:r>
            <w:r w:rsidR="008B3BC3" w:rsidRPr="00C855D5">
              <w:rPr>
                <w:rFonts w:ascii="Trebuchet MS" w:hAnsi="Trebuchet MS"/>
                <w:sz w:val="24"/>
              </w:rPr>
              <w:t>(Partener 1)</w:t>
            </w:r>
          </w:p>
        </w:tc>
        <w:tc>
          <w:tcPr>
            <w:tcW w:w="3630" w:type="dxa"/>
          </w:tcPr>
          <w:p w14:paraId="00130B24" w14:textId="0F5D8ADF" w:rsidR="008B3BC3" w:rsidRPr="00C855D5" w:rsidRDefault="008B3BC3" w:rsidP="00C855D5">
            <w:pPr>
              <w:pStyle w:val="instruct"/>
              <w:spacing w:before="0" w:after="0" w:line="276" w:lineRule="auto"/>
              <w:contextualSpacing/>
              <w:jc w:val="both"/>
              <w:rPr>
                <w:color w:val="FF0000"/>
                <w:sz w:val="24"/>
                <w:szCs w:val="24"/>
              </w:rPr>
            </w:pPr>
          </w:p>
        </w:tc>
        <w:tc>
          <w:tcPr>
            <w:tcW w:w="2350" w:type="dxa"/>
          </w:tcPr>
          <w:p w14:paraId="65EBB2A6" w14:textId="1B47FDBC" w:rsidR="008B3BC3" w:rsidRPr="00C855D5" w:rsidRDefault="008B3BC3" w:rsidP="00C855D5">
            <w:pPr>
              <w:pStyle w:val="instruct"/>
              <w:spacing w:before="0" w:after="0" w:line="276" w:lineRule="auto"/>
              <w:contextualSpacing/>
              <w:jc w:val="both"/>
              <w:rPr>
                <w:color w:val="FF0000"/>
                <w:sz w:val="24"/>
                <w:szCs w:val="24"/>
              </w:rPr>
            </w:pPr>
          </w:p>
        </w:tc>
        <w:tc>
          <w:tcPr>
            <w:tcW w:w="1809" w:type="dxa"/>
          </w:tcPr>
          <w:p w14:paraId="048C0DF6" w14:textId="71BC6A51" w:rsidR="00A73A23" w:rsidRPr="00C855D5" w:rsidRDefault="00A73A23" w:rsidP="00C855D5">
            <w:pPr>
              <w:pStyle w:val="instruct"/>
              <w:spacing w:before="0" w:after="0" w:line="276" w:lineRule="auto"/>
              <w:contextualSpacing/>
              <w:jc w:val="both"/>
              <w:rPr>
                <w:color w:val="FF0000"/>
                <w:sz w:val="24"/>
                <w:szCs w:val="24"/>
              </w:rPr>
            </w:pPr>
          </w:p>
        </w:tc>
      </w:tr>
      <w:tr w:rsidR="008B3BC3" w:rsidRPr="00C855D5" w14:paraId="0E389071" w14:textId="77777777" w:rsidTr="00A73A23">
        <w:trPr>
          <w:trHeight w:val="288"/>
        </w:trPr>
        <w:tc>
          <w:tcPr>
            <w:tcW w:w="1499" w:type="dxa"/>
          </w:tcPr>
          <w:p w14:paraId="7F8B72C1" w14:textId="77777777" w:rsidR="00C767E9" w:rsidRDefault="008B3BC3" w:rsidP="00C767E9">
            <w:pPr>
              <w:spacing w:before="0" w:after="0" w:line="276" w:lineRule="auto"/>
              <w:contextualSpacing/>
              <w:rPr>
                <w:sz w:val="24"/>
              </w:rPr>
            </w:pPr>
            <w:r w:rsidRPr="00C855D5">
              <w:rPr>
                <w:sz w:val="24"/>
              </w:rPr>
              <w:t>Partener 2</w:t>
            </w:r>
            <w:r w:rsidR="00D566EA">
              <w:rPr>
                <w:sz w:val="24"/>
              </w:rPr>
              <w:t xml:space="preserve"> </w:t>
            </w:r>
          </w:p>
          <w:p w14:paraId="23BE4682" w14:textId="77777777" w:rsidR="008B3BC3" w:rsidRPr="00C855D5" w:rsidRDefault="00C767E9" w:rsidP="00E40051">
            <w:pPr>
              <w:spacing w:before="0" w:after="0" w:line="276" w:lineRule="auto"/>
              <w:contextualSpacing/>
              <w:rPr>
                <w:sz w:val="24"/>
              </w:rPr>
            </w:pPr>
            <w:r>
              <w:rPr>
                <w:sz w:val="24"/>
              </w:rPr>
              <w:t xml:space="preserve">/ [Parteneri </w:t>
            </w:r>
            <w:r w:rsidR="00E40051">
              <w:rPr>
                <w:sz w:val="24"/>
              </w:rPr>
              <w:t xml:space="preserve">n </w:t>
            </w:r>
            <w:r>
              <w:rPr>
                <w:sz w:val="24"/>
              </w:rPr>
              <w:t>]</w:t>
            </w:r>
          </w:p>
        </w:tc>
        <w:tc>
          <w:tcPr>
            <w:tcW w:w="3630" w:type="dxa"/>
          </w:tcPr>
          <w:p w14:paraId="0365D88C" w14:textId="53F711B3" w:rsidR="008B3BC3" w:rsidRPr="00C855D5" w:rsidRDefault="008B3BC3" w:rsidP="00C767E9">
            <w:pPr>
              <w:pStyle w:val="instruct"/>
              <w:spacing w:before="0" w:after="0" w:line="276" w:lineRule="auto"/>
              <w:contextualSpacing/>
              <w:jc w:val="both"/>
              <w:rPr>
                <w:sz w:val="24"/>
                <w:szCs w:val="24"/>
              </w:rPr>
            </w:pPr>
          </w:p>
        </w:tc>
        <w:tc>
          <w:tcPr>
            <w:tcW w:w="2350" w:type="dxa"/>
          </w:tcPr>
          <w:p w14:paraId="4BBA34BC" w14:textId="34860F95" w:rsidR="00A73A23" w:rsidRPr="00C855D5" w:rsidRDefault="00A73A23" w:rsidP="00A73A23">
            <w:pPr>
              <w:pStyle w:val="instruct"/>
              <w:spacing w:before="0" w:after="0" w:line="276" w:lineRule="auto"/>
              <w:contextualSpacing/>
              <w:jc w:val="both"/>
              <w:rPr>
                <w:color w:val="FF0000"/>
                <w:sz w:val="24"/>
                <w:szCs w:val="24"/>
              </w:rPr>
            </w:pPr>
          </w:p>
        </w:tc>
        <w:tc>
          <w:tcPr>
            <w:tcW w:w="1809" w:type="dxa"/>
          </w:tcPr>
          <w:p w14:paraId="2200A7F8" w14:textId="169D4009" w:rsidR="005662CF" w:rsidRPr="00C855D5" w:rsidRDefault="005662CF" w:rsidP="00C855D5">
            <w:pPr>
              <w:pStyle w:val="instruct"/>
              <w:spacing w:before="0" w:after="0" w:line="276" w:lineRule="auto"/>
              <w:contextualSpacing/>
              <w:jc w:val="both"/>
              <w:rPr>
                <w:color w:val="FF0000"/>
                <w:sz w:val="24"/>
                <w:szCs w:val="24"/>
              </w:rPr>
            </w:pPr>
          </w:p>
        </w:tc>
      </w:tr>
    </w:tbl>
    <w:p w14:paraId="2B09ED22" w14:textId="77777777" w:rsidR="00F80587" w:rsidRPr="00C855D5" w:rsidRDefault="00F80587" w:rsidP="00C855D5">
      <w:pPr>
        <w:spacing w:before="0" w:after="0" w:line="276" w:lineRule="auto"/>
        <w:ind w:left="576"/>
        <w:contextualSpacing/>
        <w:jc w:val="both"/>
        <w:rPr>
          <w:sz w:val="24"/>
        </w:rPr>
      </w:pPr>
    </w:p>
    <w:p w14:paraId="36DB0007" w14:textId="77777777" w:rsidR="00F80587" w:rsidRPr="00C855D5" w:rsidRDefault="00F80587" w:rsidP="00C855D5">
      <w:pPr>
        <w:numPr>
          <w:ilvl w:val="1"/>
          <w:numId w:val="4"/>
        </w:numPr>
        <w:spacing w:before="0" w:after="0" w:line="276" w:lineRule="auto"/>
        <w:contextualSpacing/>
        <w:jc w:val="both"/>
        <w:rPr>
          <w:sz w:val="24"/>
        </w:rPr>
      </w:pPr>
      <w:r w:rsidRPr="00C855D5">
        <w:rPr>
          <w:sz w:val="24"/>
        </w:rPr>
        <w:lastRenderedPageBreak/>
        <w:t>Responsabilități și angajamente financiare între parteneri</w:t>
      </w:r>
    </w:p>
    <w:p w14:paraId="0A9CDBBF" w14:textId="58055A7F" w:rsidR="00F80587" w:rsidRPr="00C855D5" w:rsidRDefault="00F80587" w:rsidP="00C855D5">
      <w:pPr>
        <w:pStyle w:val="Heading5"/>
        <w:numPr>
          <w:ilvl w:val="2"/>
          <w:numId w:val="2"/>
        </w:numPr>
        <w:spacing w:before="0" w:after="0" w:line="276" w:lineRule="auto"/>
        <w:contextualSpacing/>
        <w:jc w:val="both"/>
        <w:rPr>
          <w:b w:val="0"/>
          <w:bCs w:val="0"/>
          <w:sz w:val="24"/>
        </w:rPr>
      </w:pPr>
      <w:r w:rsidRPr="00C855D5">
        <w:rPr>
          <w:b w:val="0"/>
          <w:bCs w:val="0"/>
          <w:sz w:val="24"/>
        </w:rPr>
        <w:t xml:space="preserve">Partenerii vor asigura contribuţia la cheltuielile </w:t>
      </w:r>
      <w:r w:rsidR="001F1C73">
        <w:rPr>
          <w:b w:val="0"/>
          <w:bCs w:val="0"/>
          <w:sz w:val="24"/>
        </w:rPr>
        <w:t>eligibile</w:t>
      </w:r>
      <w:r w:rsidR="001F1C73" w:rsidRPr="00C855D5">
        <w:rPr>
          <w:b w:val="0"/>
          <w:bCs w:val="0"/>
          <w:sz w:val="24"/>
        </w:rPr>
        <w:t xml:space="preserve"> </w:t>
      </w:r>
      <w:r w:rsidRPr="00C855D5">
        <w:rPr>
          <w:b w:val="0"/>
          <w:bCs w:val="0"/>
          <w:sz w:val="24"/>
        </w:rPr>
        <w:t xml:space="preserve">ale proiectului aşa cum este precizat în Cererea de finanţare </w:t>
      </w:r>
    </w:p>
    <w:tbl>
      <w:tblPr>
        <w:tblW w:w="8856"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F80587" w:rsidRPr="00C855D5" w14:paraId="45ABCEB9" w14:textId="77777777" w:rsidTr="00F80587">
        <w:tc>
          <w:tcPr>
            <w:tcW w:w="2808" w:type="dxa"/>
            <w:tcBorders>
              <w:top w:val="single" w:sz="4" w:space="0" w:color="808080"/>
            </w:tcBorders>
          </w:tcPr>
          <w:p w14:paraId="3EA6E1A3" w14:textId="77777777" w:rsidR="00F80587" w:rsidRPr="00C855D5" w:rsidRDefault="00F80587" w:rsidP="00C855D5">
            <w:pPr>
              <w:tabs>
                <w:tab w:val="left" w:pos="1800"/>
              </w:tabs>
              <w:spacing w:before="0" w:after="0" w:line="276" w:lineRule="auto"/>
              <w:contextualSpacing/>
              <w:rPr>
                <w:b/>
                <w:bCs/>
                <w:sz w:val="24"/>
              </w:rPr>
            </w:pPr>
            <w:r w:rsidRPr="00C855D5">
              <w:rPr>
                <w:b/>
                <w:bCs/>
                <w:sz w:val="24"/>
              </w:rPr>
              <w:t>Organizaţia</w:t>
            </w:r>
            <w:r w:rsidRPr="00C855D5">
              <w:rPr>
                <w:b/>
                <w:bCs/>
                <w:sz w:val="24"/>
              </w:rPr>
              <w:tab/>
            </w:r>
          </w:p>
        </w:tc>
        <w:tc>
          <w:tcPr>
            <w:tcW w:w="6048" w:type="dxa"/>
            <w:tcBorders>
              <w:top w:val="single" w:sz="4" w:space="0" w:color="808080"/>
            </w:tcBorders>
          </w:tcPr>
          <w:p w14:paraId="232B0D59" w14:textId="77777777" w:rsidR="00F80587" w:rsidRPr="00C855D5" w:rsidRDefault="00F80587" w:rsidP="00C855D5">
            <w:pPr>
              <w:spacing w:before="0" w:after="0" w:line="276" w:lineRule="auto"/>
              <w:contextualSpacing/>
              <w:rPr>
                <w:b/>
                <w:bCs/>
                <w:sz w:val="24"/>
              </w:rPr>
            </w:pPr>
            <w:r w:rsidRPr="00C855D5">
              <w:rPr>
                <w:b/>
                <w:bCs/>
                <w:sz w:val="24"/>
              </w:rPr>
              <w:t>Contribuţia (unde este cazul)</w:t>
            </w:r>
          </w:p>
        </w:tc>
      </w:tr>
      <w:tr w:rsidR="00F80587" w:rsidRPr="00C855D5" w14:paraId="33BC91E2" w14:textId="77777777" w:rsidTr="00F80587">
        <w:tc>
          <w:tcPr>
            <w:tcW w:w="2808" w:type="dxa"/>
          </w:tcPr>
          <w:p w14:paraId="6B265C4E" w14:textId="77777777" w:rsidR="00F80587" w:rsidRPr="00C855D5" w:rsidRDefault="007B553B" w:rsidP="00C855D5">
            <w:pPr>
              <w:pStyle w:val="TOC1"/>
              <w:spacing w:before="0" w:after="0" w:line="276" w:lineRule="auto"/>
              <w:contextualSpacing/>
              <w:rPr>
                <w:rFonts w:ascii="Trebuchet MS" w:hAnsi="Trebuchet MS"/>
                <w:sz w:val="24"/>
              </w:rPr>
            </w:pPr>
            <w:r w:rsidRPr="00C855D5">
              <w:rPr>
                <w:rFonts w:ascii="Trebuchet MS" w:hAnsi="Trebuchet MS"/>
                <w:iCs/>
                <w:sz w:val="24"/>
              </w:rPr>
              <w:t xml:space="preserve">Lider de parteneriat </w:t>
            </w:r>
            <w:r w:rsidR="00F80587" w:rsidRPr="00C855D5">
              <w:rPr>
                <w:rFonts w:ascii="Trebuchet MS" w:hAnsi="Trebuchet MS"/>
                <w:sz w:val="24"/>
              </w:rPr>
              <w:t>(Partener 1)</w:t>
            </w:r>
          </w:p>
        </w:tc>
        <w:tc>
          <w:tcPr>
            <w:tcW w:w="6048" w:type="dxa"/>
          </w:tcPr>
          <w:p w14:paraId="39B01904" w14:textId="77777777" w:rsidR="00F80587" w:rsidRPr="00C855D5" w:rsidRDefault="00F80587" w:rsidP="00C855D5">
            <w:pPr>
              <w:pStyle w:val="instruct"/>
              <w:spacing w:before="0" w:after="0" w:line="276" w:lineRule="auto"/>
              <w:contextualSpacing/>
              <w:rPr>
                <w:i w:val="0"/>
                <w:iCs w:val="0"/>
                <w:sz w:val="24"/>
                <w:szCs w:val="24"/>
              </w:rPr>
            </w:pPr>
            <w:r w:rsidRPr="00C855D5">
              <w:rPr>
                <w:i w:val="0"/>
                <w:iCs w:val="0"/>
                <w:sz w:val="24"/>
                <w:szCs w:val="24"/>
              </w:rPr>
              <w:t>15</w:t>
            </w:r>
            <w:r w:rsidR="00444D34" w:rsidRPr="00C855D5">
              <w:rPr>
                <w:i w:val="0"/>
                <w:iCs w:val="0"/>
                <w:sz w:val="24"/>
                <w:szCs w:val="24"/>
              </w:rPr>
              <w:t>,305</w:t>
            </w:r>
            <w:r w:rsidRPr="00C855D5">
              <w:rPr>
                <w:i w:val="0"/>
                <w:iCs w:val="0"/>
                <w:sz w:val="24"/>
                <w:szCs w:val="24"/>
              </w:rPr>
              <w:t>%</w:t>
            </w:r>
          </w:p>
        </w:tc>
      </w:tr>
      <w:tr w:rsidR="00F80587" w:rsidRPr="00C855D5" w14:paraId="3F617029" w14:textId="77777777" w:rsidTr="00F80587">
        <w:tc>
          <w:tcPr>
            <w:tcW w:w="2808" w:type="dxa"/>
          </w:tcPr>
          <w:p w14:paraId="6435665D" w14:textId="77777777" w:rsidR="00F80587" w:rsidRPr="00C855D5" w:rsidRDefault="00F80587" w:rsidP="00C855D5">
            <w:pPr>
              <w:spacing w:before="0" w:after="0" w:line="276" w:lineRule="auto"/>
              <w:contextualSpacing/>
              <w:rPr>
                <w:sz w:val="24"/>
              </w:rPr>
            </w:pPr>
            <w:r w:rsidRPr="00C855D5">
              <w:rPr>
                <w:sz w:val="24"/>
              </w:rPr>
              <w:t>Partener 2</w:t>
            </w:r>
          </w:p>
        </w:tc>
        <w:tc>
          <w:tcPr>
            <w:tcW w:w="6048" w:type="dxa"/>
          </w:tcPr>
          <w:p w14:paraId="6FA4E0C3" w14:textId="77777777" w:rsidR="00446491" w:rsidRPr="00446491" w:rsidRDefault="00446491" w:rsidP="00446491">
            <w:pPr>
              <w:spacing w:before="0" w:after="0" w:line="276" w:lineRule="auto"/>
              <w:contextualSpacing/>
              <w:rPr>
                <w:sz w:val="24"/>
              </w:rPr>
            </w:pPr>
            <w:r w:rsidRPr="00446491">
              <w:rPr>
                <w:sz w:val="24"/>
              </w:rPr>
              <w:t>15,305% pentru instituții publice finanțate integral din bugetul de stat, bugetul asigurărilor sociale de stat sau bugetele fondurilor speciale</w:t>
            </w:r>
          </w:p>
          <w:p w14:paraId="234F9705" w14:textId="77777777" w:rsidR="00F80587" w:rsidRPr="00C855D5" w:rsidRDefault="00446491" w:rsidP="00446491">
            <w:pPr>
              <w:spacing w:before="0" w:after="0" w:line="276" w:lineRule="auto"/>
              <w:contextualSpacing/>
              <w:rPr>
                <w:sz w:val="24"/>
              </w:rPr>
            </w:pPr>
            <w:r w:rsidRPr="00446491">
              <w:rPr>
                <w:sz w:val="24"/>
              </w:rPr>
              <w:t>0% pentru orice alt tip de entitate publică/privată</w:t>
            </w:r>
          </w:p>
        </w:tc>
      </w:tr>
      <w:tr w:rsidR="007B553B" w:rsidRPr="00C855D5" w14:paraId="3021A9B7" w14:textId="77777777" w:rsidTr="00F80587">
        <w:tc>
          <w:tcPr>
            <w:tcW w:w="2808" w:type="dxa"/>
          </w:tcPr>
          <w:p w14:paraId="1818AA77" w14:textId="606DA129" w:rsidR="007B553B" w:rsidRPr="00C855D5" w:rsidRDefault="007B553B" w:rsidP="00E40051">
            <w:pPr>
              <w:spacing w:before="0" w:after="0" w:line="276" w:lineRule="auto"/>
              <w:contextualSpacing/>
              <w:rPr>
                <w:sz w:val="24"/>
              </w:rPr>
            </w:pPr>
            <w:r w:rsidRPr="00C855D5">
              <w:rPr>
                <w:sz w:val="24"/>
              </w:rPr>
              <w:t xml:space="preserve">Partener </w:t>
            </w:r>
            <w:r w:rsidR="00E40051">
              <w:rPr>
                <w:sz w:val="24"/>
              </w:rPr>
              <w:t>n</w:t>
            </w:r>
          </w:p>
        </w:tc>
        <w:tc>
          <w:tcPr>
            <w:tcW w:w="6048" w:type="dxa"/>
          </w:tcPr>
          <w:p w14:paraId="05505B58" w14:textId="77777777" w:rsidR="00446491" w:rsidRPr="00446491" w:rsidRDefault="00446491" w:rsidP="00446491">
            <w:pPr>
              <w:spacing w:before="0" w:after="0" w:line="276" w:lineRule="auto"/>
              <w:contextualSpacing/>
              <w:rPr>
                <w:sz w:val="24"/>
              </w:rPr>
            </w:pPr>
            <w:r w:rsidRPr="00446491">
              <w:rPr>
                <w:sz w:val="24"/>
              </w:rPr>
              <w:t>15,305% pentru instituții publice finanțate integral din bugetul de stat, bugetul asigurărilor sociale de stat sau bugetele fondurilor speciale</w:t>
            </w:r>
          </w:p>
          <w:p w14:paraId="76CCF6B6" w14:textId="77777777" w:rsidR="007B553B" w:rsidRPr="00C855D5" w:rsidRDefault="00446491" w:rsidP="00446491">
            <w:pPr>
              <w:spacing w:before="0" w:after="0" w:line="276" w:lineRule="auto"/>
              <w:contextualSpacing/>
              <w:rPr>
                <w:sz w:val="24"/>
              </w:rPr>
            </w:pPr>
            <w:r w:rsidRPr="00446491">
              <w:rPr>
                <w:sz w:val="24"/>
              </w:rPr>
              <w:t>0% pentru orice alt tip de entitate publică/privată</w:t>
            </w:r>
          </w:p>
        </w:tc>
      </w:tr>
    </w:tbl>
    <w:p w14:paraId="1678A63A" w14:textId="77777777" w:rsidR="001F1C73" w:rsidRPr="001F1C73" w:rsidRDefault="001F1C73" w:rsidP="00C855D5">
      <w:pPr>
        <w:spacing w:before="0" w:after="0" w:line="276" w:lineRule="auto"/>
        <w:contextualSpacing/>
        <w:jc w:val="both"/>
        <w:rPr>
          <w:iCs/>
          <w:color w:val="FF0000"/>
          <w:sz w:val="24"/>
        </w:rPr>
      </w:pPr>
      <w:r w:rsidRPr="000F1937">
        <w:rPr>
          <w:iCs/>
          <w:color w:val="000000" w:themeColor="text1"/>
          <w:sz w:val="24"/>
        </w:rPr>
        <w:t xml:space="preserve">În plus, partenerul va asigura </w:t>
      </w:r>
      <w:r w:rsidR="007D40B8" w:rsidRPr="000F1937">
        <w:rPr>
          <w:iCs/>
          <w:color w:val="000000" w:themeColor="text1"/>
          <w:sz w:val="24"/>
        </w:rPr>
        <w:t>îndeplinirea sarcinilor prezentate la articolul 7 Obligații</w:t>
      </w:r>
      <w:r w:rsidR="007D40B8">
        <w:rPr>
          <w:iCs/>
          <w:color w:val="FF0000"/>
          <w:sz w:val="24"/>
        </w:rPr>
        <w:t>.</w:t>
      </w:r>
    </w:p>
    <w:p w14:paraId="2D8DC342" w14:textId="77777777" w:rsidR="001F1C73" w:rsidRDefault="001F1C73" w:rsidP="00C855D5">
      <w:pPr>
        <w:spacing w:before="0" w:after="0" w:line="276" w:lineRule="auto"/>
        <w:contextualSpacing/>
        <w:jc w:val="both"/>
        <w:rPr>
          <w:sz w:val="24"/>
        </w:rPr>
      </w:pPr>
    </w:p>
    <w:p w14:paraId="328879B1" w14:textId="68CC98BB" w:rsidR="00F80587" w:rsidRPr="00C855D5" w:rsidRDefault="00F80587" w:rsidP="00C855D5">
      <w:pPr>
        <w:spacing w:before="0" w:after="0" w:line="276" w:lineRule="auto"/>
        <w:contextualSpacing/>
        <w:jc w:val="both"/>
        <w:rPr>
          <w:sz w:val="24"/>
        </w:rPr>
      </w:pPr>
      <w:r w:rsidRPr="00C855D5">
        <w:rPr>
          <w:sz w:val="24"/>
        </w:rPr>
        <w:t>(</w:t>
      </w:r>
      <w:r w:rsidR="001F1C73">
        <w:rPr>
          <w:sz w:val="24"/>
        </w:rPr>
        <w:t>3</w:t>
      </w:r>
      <w:r w:rsidRPr="00C855D5">
        <w:rPr>
          <w:sz w:val="24"/>
        </w:rPr>
        <w:t xml:space="preserve">) Comunicare publică: </w:t>
      </w:r>
    </w:p>
    <w:p w14:paraId="38B1566A" w14:textId="534E4E89" w:rsidR="00F80587" w:rsidRDefault="00F80587" w:rsidP="00C855D5">
      <w:pPr>
        <w:spacing w:before="0" w:after="0" w:line="276" w:lineRule="auto"/>
        <w:contextualSpacing/>
        <w:jc w:val="both"/>
        <w:rPr>
          <w:iCs/>
          <w:sz w:val="24"/>
        </w:rPr>
      </w:pPr>
      <w:r w:rsidRPr="00C855D5">
        <w:rPr>
          <w:iCs/>
          <w:sz w:val="24"/>
        </w:rPr>
        <w:t xml:space="preserve">Liderului de </w:t>
      </w:r>
      <w:r w:rsidR="008263D8" w:rsidRPr="00C855D5">
        <w:rPr>
          <w:iCs/>
          <w:sz w:val="24"/>
        </w:rPr>
        <w:t xml:space="preserve">parteneriat </w:t>
      </w:r>
      <w:r w:rsidR="006132B4" w:rsidRPr="00C855D5">
        <w:rPr>
          <w:iCs/>
          <w:sz w:val="24"/>
        </w:rPr>
        <w:t>î</w:t>
      </w:r>
      <w:r w:rsidRPr="00C855D5">
        <w:rPr>
          <w:iCs/>
          <w:sz w:val="24"/>
        </w:rPr>
        <w:t xml:space="preserve">i revine responsabilitatea comunicării publice cu privire la activitățile din proiect asumate </w:t>
      </w:r>
      <w:r w:rsidR="006132B4" w:rsidRPr="00C855D5">
        <w:rPr>
          <w:iCs/>
          <w:sz w:val="24"/>
        </w:rPr>
        <w:t>î</w:t>
      </w:r>
      <w:r w:rsidRPr="00C855D5">
        <w:rPr>
          <w:iCs/>
          <w:sz w:val="24"/>
        </w:rPr>
        <w:t xml:space="preserve">n temeiul acestui </w:t>
      </w:r>
      <w:r w:rsidR="007B553B" w:rsidRPr="00C855D5">
        <w:rPr>
          <w:iCs/>
          <w:sz w:val="24"/>
        </w:rPr>
        <w:t>Acord</w:t>
      </w:r>
      <w:r w:rsidRPr="00C855D5">
        <w:rPr>
          <w:iCs/>
          <w:sz w:val="24"/>
        </w:rPr>
        <w:t>. Partener</w:t>
      </w:r>
      <w:r w:rsidR="002E5615">
        <w:rPr>
          <w:iCs/>
          <w:sz w:val="24"/>
        </w:rPr>
        <w:t>ii po</w:t>
      </w:r>
      <w:r w:rsidRPr="00C855D5">
        <w:rPr>
          <w:iCs/>
          <w:sz w:val="24"/>
        </w:rPr>
        <w:t>t comunica public cu privire la proiect</w:t>
      </w:r>
      <w:r w:rsidR="0033568D" w:rsidRPr="00C855D5">
        <w:rPr>
          <w:iCs/>
          <w:sz w:val="24"/>
        </w:rPr>
        <w:t xml:space="preserve"> </w:t>
      </w:r>
      <w:r w:rsidRPr="00C855D5">
        <w:rPr>
          <w:iCs/>
          <w:sz w:val="24"/>
        </w:rPr>
        <w:t xml:space="preserve">și la rezultatele obținute prin proiect după consultarea și cu acordul explicit al persoanei desemnate de Lider. </w:t>
      </w:r>
    </w:p>
    <w:p w14:paraId="064CF58E" w14:textId="77777777" w:rsidR="00CD3F26" w:rsidRDefault="00CD3F26" w:rsidP="00CD3F26">
      <w:pPr>
        <w:spacing w:before="0" w:after="0" w:line="276" w:lineRule="auto"/>
        <w:contextualSpacing/>
        <w:jc w:val="both"/>
        <w:rPr>
          <w:iCs/>
          <w:sz w:val="24"/>
        </w:rPr>
      </w:pPr>
    </w:p>
    <w:p w14:paraId="51750248" w14:textId="0C0C1AEC" w:rsidR="00CD3F26" w:rsidRPr="00CD3F26" w:rsidRDefault="00CD3F26" w:rsidP="00CD3F26">
      <w:pPr>
        <w:spacing w:before="0" w:after="0" w:line="276" w:lineRule="auto"/>
        <w:contextualSpacing/>
        <w:jc w:val="both"/>
        <w:rPr>
          <w:iCs/>
          <w:sz w:val="24"/>
        </w:rPr>
      </w:pPr>
      <w:r w:rsidRPr="00CD3F26">
        <w:rPr>
          <w:iCs/>
          <w:sz w:val="24"/>
        </w:rPr>
        <w:t>(</w:t>
      </w:r>
      <w:r w:rsidR="001F1C73">
        <w:rPr>
          <w:iCs/>
          <w:sz w:val="24"/>
        </w:rPr>
        <w:t>4</w:t>
      </w:r>
      <w:r w:rsidRPr="00CD3F26">
        <w:rPr>
          <w:iCs/>
          <w:sz w:val="24"/>
        </w:rPr>
        <w:t>)</w:t>
      </w:r>
      <w:r w:rsidRPr="00CD3F26">
        <w:rPr>
          <w:iCs/>
          <w:sz w:val="24"/>
        </w:rPr>
        <w:tab/>
        <w:t xml:space="preserve">Informații despre conturile bancare </w:t>
      </w:r>
    </w:p>
    <w:p w14:paraId="10E558C1" w14:textId="77777777" w:rsidR="00CD3F26" w:rsidRPr="00CD3F26" w:rsidRDefault="00CD3F26" w:rsidP="00CD3F26">
      <w:pPr>
        <w:spacing w:before="0" w:after="0" w:line="276" w:lineRule="auto"/>
        <w:contextualSpacing/>
        <w:jc w:val="both"/>
        <w:rPr>
          <w:iCs/>
          <w:sz w:val="24"/>
        </w:rPr>
      </w:pPr>
      <w:r w:rsidRPr="00CD3F26">
        <w:rPr>
          <w:iCs/>
          <w:sz w:val="24"/>
        </w:rPr>
        <w:tab/>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648"/>
        <w:gridCol w:w="1653"/>
        <w:gridCol w:w="1085"/>
        <w:gridCol w:w="781"/>
        <w:gridCol w:w="1174"/>
        <w:gridCol w:w="1174"/>
        <w:gridCol w:w="1568"/>
      </w:tblGrid>
      <w:tr w:rsidR="00CD3F26" w:rsidRPr="00FE37CB" w14:paraId="7ADA33F2" w14:textId="77777777" w:rsidTr="00513BFE">
        <w:trPr>
          <w:tblHeader/>
        </w:trPr>
        <w:tc>
          <w:tcPr>
            <w:tcW w:w="908" w:type="pct"/>
            <w:shd w:val="clear" w:color="auto" w:fill="C4C4C4"/>
          </w:tcPr>
          <w:p w14:paraId="498A9A5C" w14:textId="77777777" w:rsidR="00CD3F26" w:rsidRPr="002D338D" w:rsidRDefault="00CD3F26" w:rsidP="00513BFE">
            <w:pPr>
              <w:widowControl w:val="0"/>
              <w:spacing w:after="0"/>
              <w:jc w:val="center"/>
              <w:rPr>
                <w:rFonts w:ascii="Calibri" w:hAnsi="Calibri"/>
              </w:rPr>
            </w:pPr>
          </w:p>
        </w:tc>
        <w:tc>
          <w:tcPr>
            <w:tcW w:w="910" w:type="pct"/>
            <w:shd w:val="clear" w:color="auto" w:fill="C4C4C4"/>
            <w:tcMar>
              <w:top w:w="0" w:type="dxa"/>
              <w:left w:w="0" w:type="dxa"/>
              <w:bottom w:w="0" w:type="dxa"/>
              <w:right w:w="0" w:type="dxa"/>
            </w:tcMar>
            <w:vAlign w:val="center"/>
            <w:hideMark/>
          </w:tcPr>
          <w:p w14:paraId="6550A8BE" w14:textId="77777777" w:rsidR="00CD3F26" w:rsidRPr="002D338D" w:rsidRDefault="00CD3F26" w:rsidP="00513BFE">
            <w:pPr>
              <w:widowControl w:val="0"/>
              <w:spacing w:after="0"/>
              <w:jc w:val="center"/>
              <w:rPr>
                <w:rFonts w:ascii="Calibri" w:hAnsi="Calibri"/>
              </w:rPr>
            </w:pPr>
            <w:r w:rsidRPr="002D338D">
              <w:rPr>
                <w:rFonts w:ascii="Calibri" w:hAnsi="Calibri"/>
              </w:rPr>
              <w:t>IBAN</w:t>
            </w:r>
          </w:p>
        </w:tc>
        <w:tc>
          <w:tcPr>
            <w:tcW w:w="597" w:type="pct"/>
            <w:shd w:val="clear" w:color="auto" w:fill="C4C4C4"/>
            <w:tcMar>
              <w:top w:w="0" w:type="dxa"/>
              <w:left w:w="0" w:type="dxa"/>
              <w:bottom w:w="0" w:type="dxa"/>
              <w:right w:w="0" w:type="dxa"/>
            </w:tcMar>
            <w:vAlign w:val="center"/>
            <w:hideMark/>
          </w:tcPr>
          <w:p w14:paraId="62665B63" w14:textId="77777777" w:rsidR="00CD3F26" w:rsidRPr="002D338D" w:rsidRDefault="00CD3F26" w:rsidP="00513BFE">
            <w:pPr>
              <w:widowControl w:val="0"/>
              <w:spacing w:after="0"/>
              <w:jc w:val="center"/>
              <w:rPr>
                <w:rFonts w:ascii="Calibri" w:hAnsi="Calibri"/>
              </w:rPr>
            </w:pPr>
            <w:r w:rsidRPr="002D338D">
              <w:rPr>
                <w:rFonts w:ascii="Calibri" w:hAnsi="Calibri"/>
              </w:rPr>
              <w:t>Cont</w:t>
            </w:r>
          </w:p>
        </w:tc>
        <w:tc>
          <w:tcPr>
            <w:tcW w:w="430" w:type="pct"/>
            <w:shd w:val="clear" w:color="auto" w:fill="C4C4C4"/>
            <w:tcMar>
              <w:top w:w="0" w:type="dxa"/>
              <w:left w:w="0" w:type="dxa"/>
              <w:bottom w:w="0" w:type="dxa"/>
              <w:right w:w="0" w:type="dxa"/>
            </w:tcMar>
            <w:vAlign w:val="center"/>
            <w:hideMark/>
          </w:tcPr>
          <w:p w14:paraId="0BCCC10E" w14:textId="77777777" w:rsidR="00CD3F26" w:rsidRPr="002D338D" w:rsidRDefault="00CD3F26" w:rsidP="00513BFE">
            <w:pPr>
              <w:widowControl w:val="0"/>
              <w:spacing w:after="0"/>
              <w:jc w:val="center"/>
              <w:rPr>
                <w:rFonts w:ascii="Calibri" w:hAnsi="Calibri"/>
              </w:rPr>
            </w:pPr>
            <w:r w:rsidRPr="002D338D">
              <w:rPr>
                <w:rFonts w:ascii="Calibri" w:hAnsi="Calibri"/>
              </w:rPr>
              <w:t>Banca</w:t>
            </w:r>
          </w:p>
        </w:tc>
        <w:tc>
          <w:tcPr>
            <w:tcW w:w="646" w:type="pct"/>
            <w:shd w:val="clear" w:color="auto" w:fill="C4C4C4"/>
            <w:tcMar>
              <w:top w:w="0" w:type="dxa"/>
              <w:left w:w="0" w:type="dxa"/>
              <w:bottom w:w="0" w:type="dxa"/>
              <w:right w:w="0" w:type="dxa"/>
            </w:tcMar>
            <w:vAlign w:val="center"/>
            <w:hideMark/>
          </w:tcPr>
          <w:p w14:paraId="4916F2A1" w14:textId="77777777" w:rsidR="00CD3F26" w:rsidRPr="002D338D" w:rsidRDefault="00CD3F26" w:rsidP="00513BFE">
            <w:pPr>
              <w:widowControl w:val="0"/>
              <w:spacing w:after="0"/>
              <w:jc w:val="center"/>
              <w:rPr>
                <w:rFonts w:ascii="Calibri" w:hAnsi="Calibri"/>
              </w:rPr>
            </w:pPr>
            <w:r w:rsidRPr="002D338D">
              <w:rPr>
                <w:rFonts w:ascii="Calibri" w:hAnsi="Calibri"/>
              </w:rPr>
              <w:t>Sucursala</w:t>
            </w:r>
          </w:p>
        </w:tc>
        <w:tc>
          <w:tcPr>
            <w:tcW w:w="646" w:type="pct"/>
            <w:shd w:val="clear" w:color="auto" w:fill="C4C4C4"/>
            <w:tcMar>
              <w:top w:w="0" w:type="dxa"/>
              <w:left w:w="0" w:type="dxa"/>
              <w:bottom w:w="0" w:type="dxa"/>
              <w:right w:w="0" w:type="dxa"/>
            </w:tcMar>
            <w:vAlign w:val="center"/>
            <w:hideMark/>
          </w:tcPr>
          <w:p w14:paraId="1066DB57" w14:textId="77777777" w:rsidR="00CD3F26" w:rsidRPr="002D338D" w:rsidRDefault="00CD3F26" w:rsidP="00513BFE">
            <w:pPr>
              <w:widowControl w:val="0"/>
              <w:spacing w:after="0"/>
              <w:jc w:val="center"/>
              <w:rPr>
                <w:rFonts w:ascii="Calibri" w:hAnsi="Calibri"/>
              </w:rPr>
            </w:pPr>
            <w:r w:rsidRPr="002D338D">
              <w:rPr>
                <w:rFonts w:ascii="Calibri" w:hAnsi="Calibri"/>
              </w:rPr>
              <w:t>Adresa sucursala</w:t>
            </w:r>
          </w:p>
        </w:tc>
        <w:tc>
          <w:tcPr>
            <w:tcW w:w="863" w:type="pct"/>
            <w:shd w:val="clear" w:color="auto" w:fill="C4C4C4"/>
            <w:tcMar>
              <w:top w:w="0" w:type="dxa"/>
              <w:left w:w="0" w:type="dxa"/>
              <w:bottom w:w="0" w:type="dxa"/>
              <w:right w:w="0" w:type="dxa"/>
            </w:tcMar>
            <w:vAlign w:val="center"/>
            <w:hideMark/>
          </w:tcPr>
          <w:p w14:paraId="54F94BB5" w14:textId="77777777" w:rsidR="00CD3F26" w:rsidRPr="002D338D" w:rsidRDefault="00CD3F26" w:rsidP="00513BFE">
            <w:pPr>
              <w:widowControl w:val="0"/>
              <w:spacing w:after="0"/>
              <w:jc w:val="center"/>
              <w:rPr>
                <w:rFonts w:ascii="Calibri" w:hAnsi="Calibri"/>
              </w:rPr>
            </w:pPr>
            <w:r w:rsidRPr="002D338D">
              <w:rPr>
                <w:rFonts w:ascii="Calibri" w:hAnsi="Calibri"/>
              </w:rPr>
              <w:t>Alte info</w:t>
            </w:r>
          </w:p>
        </w:tc>
      </w:tr>
      <w:tr w:rsidR="00CD3F26" w:rsidRPr="00FE37CB" w14:paraId="7F60F48D" w14:textId="77777777" w:rsidTr="00513BFE">
        <w:trPr>
          <w:trHeight w:val="460"/>
          <w:tblHeader/>
        </w:trPr>
        <w:tc>
          <w:tcPr>
            <w:tcW w:w="908" w:type="pct"/>
            <w:shd w:val="clear" w:color="auto" w:fill="C4C4C4"/>
          </w:tcPr>
          <w:p w14:paraId="2007B8E9" w14:textId="77777777" w:rsidR="00CD3F26" w:rsidRPr="002D338D" w:rsidRDefault="00CD3F26" w:rsidP="00513BFE">
            <w:pPr>
              <w:widowControl w:val="0"/>
              <w:spacing w:before="0" w:after="0"/>
              <w:jc w:val="center"/>
              <w:rPr>
                <w:rFonts w:ascii="Calibri" w:hAnsi="Calibri"/>
              </w:rPr>
            </w:pPr>
            <w:r>
              <w:rPr>
                <w:rFonts w:ascii="Calibri" w:hAnsi="Calibri"/>
              </w:rPr>
              <w:t>Lider de proiect (partener 1)</w:t>
            </w:r>
          </w:p>
        </w:tc>
        <w:tc>
          <w:tcPr>
            <w:tcW w:w="910" w:type="pct"/>
            <w:shd w:val="clear" w:color="auto" w:fill="C4C4C4"/>
            <w:tcMar>
              <w:top w:w="0" w:type="dxa"/>
              <w:left w:w="0" w:type="dxa"/>
              <w:bottom w:w="0" w:type="dxa"/>
              <w:right w:w="0" w:type="dxa"/>
            </w:tcMar>
            <w:vAlign w:val="center"/>
          </w:tcPr>
          <w:p w14:paraId="634D8EFF"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3173AA00"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3D4D81EA"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617DC586"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310F8584"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3B81D8A5" w14:textId="77777777" w:rsidR="00CD3F26" w:rsidRPr="002D338D" w:rsidRDefault="00CD3F26" w:rsidP="00513BFE">
            <w:pPr>
              <w:widowControl w:val="0"/>
              <w:spacing w:before="0" w:after="0"/>
              <w:jc w:val="center"/>
              <w:rPr>
                <w:rFonts w:ascii="Calibri" w:hAnsi="Calibri"/>
              </w:rPr>
            </w:pPr>
          </w:p>
        </w:tc>
      </w:tr>
      <w:tr w:rsidR="00CD3F26" w:rsidRPr="00FE37CB" w14:paraId="3C0DA7E1" w14:textId="77777777" w:rsidTr="00513BFE">
        <w:trPr>
          <w:tblHeader/>
        </w:trPr>
        <w:tc>
          <w:tcPr>
            <w:tcW w:w="908" w:type="pct"/>
            <w:shd w:val="clear" w:color="auto" w:fill="C4C4C4"/>
          </w:tcPr>
          <w:p w14:paraId="4592B16B" w14:textId="77777777" w:rsidR="00CD3F26" w:rsidRDefault="00CD3F26" w:rsidP="00513BFE">
            <w:pPr>
              <w:widowControl w:val="0"/>
              <w:spacing w:before="0" w:after="0"/>
              <w:jc w:val="center"/>
              <w:rPr>
                <w:rFonts w:ascii="Calibri" w:hAnsi="Calibri"/>
              </w:rPr>
            </w:pPr>
            <w:r>
              <w:rPr>
                <w:rFonts w:ascii="Calibri" w:hAnsi="Calibri"/>
              </w:rPr>
              <w:t>Partener 3</w:t>
            </w:r>
          </w:p>
        </w:tc>
        <w:tc>
          <w:tcPr>
            <w:tcW w:w="910" w:type="pct"/>
            <w:shd w:val="clear" w:color="auto" w:fill="C4C4C4"/>
            <w:tcMar>
              <w:top w:w="0" w:type="dxa"/>
              <w:left w:w="0" w:type="dxa"/>
              <w:bottom w:w="0" w:type="dxa"/>
              <w:right w:w="0" w:type="dxa"/>
            </w:tcMar>
            <w:vAlign w:val="center"/>
          </w:tcPr>
          <w:p w14:paraId="27AD3ACD"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3BB597A6"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40879897"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2CF5B82A"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69A6FEE5"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468D76A6" w14:textId="77777777" w:rsidR="00CD3F26" w:rsidRPr="002D338D" w:rsidRDefault="00CD3F26" w:rsidP="00513BFE">
            <w:pPr>
              <w:widowControl w:val="0"/>
              <w:spacing w:before="0" w:after="0"/>
              <w:jc w:val="center"/>
              <w:rPr>
                <w:rFonts w:ascii="Calibri" w:hAnsi="Calibri"/>
              </w:rPr>
            </w:pPr>
          </w:p>
        </w:tc>
      </w:tr>
      <w:tr w:rsidR="00CD3F26" w:rsidRPr="00FE37CB" w14:paraId="5607108C" w14:textId="77777777" w:rsidTr="00513BFE">
        <w:trPr>
          <w:tblHeader/>
        </w:trPr>
        <w:tc>
          <w:tcPr>
            <w:tcW w:w="908" w:type="pct"/>
            <w:shd w:val="clear" w:color="auto" w:fill="C4C4C4"/>
          </w:tcPr>
          <w:p w14:paraId="72EE39F4" w14:textId="77777777" w:rsidR="00CD3F26" w:rsidRDefault="00CD3F26" w:rsidP="00513BFE">
            <w:pPr>
              <w:widowControl w:val="0"/>
              <w:spacing w:before="0" w:after="0"/>
              <w:jc w:val="center"/>
              <w:rPr>
                <w:rFonts w:ascii="Calibri" w:hAnsi="Calibri"/>
              </w:rPr>
            </w:pPr>
            <w:r>
              <w:rPr>
                <w:rFonts w:ascii="Calibri" w:hAnsi="Calibri"/>
              </w:rPr>
              <w:t>Partener n</w:t>
            </w:r>
          </w:p>
        </w:tc>
        <w:tc>
          <w:tcPr>
            <w:tcW w:w="910" w:type="pct"/>
            <w:shd w:val="clear" w:color="auto" w:fill="C4C4C4"/>
            <w:tcMar>
              <w:top w:w="0" w:type="dxa"/>
              <w:left w:w="0" w:type="dxa"/>
              <w:bottom w:w="0" w:type="dxa"/>
              <w:right w:w="0" w:type="dxa"/>
            </w:tcMar>
            <w:vAlign w:val="center"/>
          </w:tcPr>
          <w:p w14:paraId="38322FF7"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7866E6FA"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1EB7F344"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11FC47A8"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1655A43E"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6E8A9871" w14:textId="77777777" w:rsidR="00CD3F26" w:rsidRPr="002D338D" w:rsidRDefault="00CD3F26" w:rsidP="00513BFE">
            <w:pPr>
              <w:widowControl w:val="0"/>
              <w:spacing w:before="0" w:after="0"/>
              <w:jc w:val="center"/>
              <w:rPr>
                <w:rFonts w:ascii="Calibri" w:hAnsi="Calibri"/>
              </w:rPr>
            </w:pPr>
          </w:p>
        </w:tc>
      </w:tr>
    </w:tbl>
    <w:p w14:paraId="6812C178" w14:textId="77777777" w:rsidR="00CD3F26" w:rsidRPr="00CD3F26" w:rsidRDefault="00CD3F26" w:rsidP="00CD3F26">
      <w:pPr>
        <w:spacing w:before="0" w:after="0" w:line="276" w:lineRule="auto"/>
        <w:contextualSpacing/>
        <w:jc w:val="both"/>
        <w:rPr>
          <w:iCs/>
          <w:sz w:val="24"/>
        </w:rPr>
      </w:pPr>
      <w:r w:rsidRPr="00CD3F26">
        <w:rPr>
          <w:iCs/>
          <w:sz w:val="24"/>
        </w:rPr>
        <w:tab/>
      </w:r>
      <w:r w:rsidRPr="00CD3F26">
        <w:rPr>
          <w:iCs/>
          <w:sz w:val="24"/>
        </w:rPr>
        <w:tab/>
      </w:r>
      <w:r w:rsidRPr="00CD3F26">
        <w:rPr>
          <w:iCs/>
          <w:sz w:val="24"/>
        </w:rPr>
        <w:tab/>
      </w:r>
      <w:r w:rsidRPr="00CD3F26">
        <w:rPr>
          <w:iCs/>
          <w:sz w:val="24"/>
        </w:rPr>
        <w:tab/>
      </w:r>
    </w:p>
    <w:p w14:paraId="31D880F1" w14:textId="77777777" w:rsidR="00792F5B" w:rsidRDefault="00792F5B" w:rsidP="00CD3F26">
      <w:pPr>
        <w:spacing w:before="0" w:after="0" w:line="276" w:lineRule="auto"/>
        <w:contextualSpacing/>
        <w:jc w:val="both"/>
        <w:rPr>
          <w:iCs/>
          <w:sz w:val="24"/>
        </w:rPr>
      </w:pPr>
    </w:p>
    <w:p w14:paraId="3295070A" w14:textId="7E27CA7D" w:rsidR="00CD3F26" w:rsidRPr="00C855D5" w:rsidRDefault="00CD3F26" w:rsidP="00CD3F26">
      <w:pPr>
        <w:spacing w:before="0" w:after="0" w:line="276" w:lineRule="auto"/>
        <w:contextualSpacing/>
        <w:jc w:val="both"/>
        <w:rPr>
          <w:iCs/>
          <w:sz w:val="24"/>
        </w:rPr>
      </w:pPr>
      <w:r w:rsidRPr="00CD3F26">
        <w:rPr>
          <w:iCs/>
          <w:sz w:val="24"/>
        </w:rPr>
        <w:t>Responsabilitățile privind derularea fluxurilor financiare sunt conforme cu prevederile Normelor metodologice de aplicare a prevederilor Ordonanţei de urgenţă a Guvernului nr. 40/2015 privind gestionarea financiară a fondurilor europene pentru perioada de programare 2014-2020, aprobate prin HG nr. 93/2016 privind aprobarea normelor metodologice de aplicare a prevederilor OUG nr. 40/2015 privind gestionarea financiară a fondurilor europene pentru perioada de programare 2014-2020.</w:t>
      </w:r>
    </w:p>
    <w:p w14:paraId="1A3BDA6F" w14:textId="77777777" w:rsidR="00F80587" w:rsidRPr="00C855D5" w:rsidRDefault="00F80587" w:rsidP="00C855D5">
      <w:pPr>
        <w:spacing w:line="276" w:lineRule="auto"/>
        <w:jc w:val="both"/>
        <w:rPr>
          <w:b/>
          <w:sz w:val="24"/>
        </w:rPr>
      </w:pPr>
      <w:r w:rsidRPr="00C855D5">
        <w:rPr>
          <w:b/>
          <w:sz w:val="24"/>
        </w:rPr>
        <w:t>Art. 5. Perioada de valabilitate a acordului</w:t>
      </w:r>
    </w:p>
    <w:p w14:paraId="053798F6" w14:textId="77777777" w:rsidR="00F80587" w:rsidRPr="00C855D5" w:rsidRDefault="00F80587" w:rsidP="00C855D5">
      <w:pPr>
        <w:spacing w:before="0" w:after="0" w:line="276" w:lineRule="auto"/>
        <w:contextualSpacing/>
        <w:jc w:val="both"/>
        <w:rPr>
          <w:sz w:val="24"/>
        </w:rPr>
      </w:pPr>
      <w:r w:rsidRPr="00C855D5">
        <w:rPr>
          <w:sz w:val="24"/>
        </w:rPr>
        <w:lastRenderedPageBreak/>
        <w:t xml:space="preserve">Perioada de valabilitate a Acordului începe la data semnării prezentului Acord și încetează la data la care </w:t>
      </w:r>
      <w:r w:rsidR="000749E0">
        <w:rPr>
          <w:sz w:val="24"/>
        </w:rPr>
        <w:t xml:space="preserve">Deciziei </w:t>
      </w:r>
      <w:r w:rsidRPr="00C855D5">
        <w:rPr>
          <w:sz w:val="24"/>
        </w:rPr>
        <w:t xml:space="preserve">de Finanțare aferent proiectului își încetează valabilitatea. </w:t>
      </w:r>
    </w:p>
    <w:p w14:paraId="40F3D787" w14:textId="77777777" w:rsidR="00F80587" w:rsidRPr="00C855D5" w:rsidRDefault="00F80587" w:rsidP="00C855D5">
      <w:pPr>
        <w:spacing w:line="276" w:lineRule="auto"/>
        <w:jc w:val="both"/>
        <w:rPr>
          <w:b/>
          <w:bCs/>
          <w:sz w:val="24"/>
        </w:rPr>
      </w:pPr>
      <w:r w:rsidRPr="00C855D5">
        <w:rPr>
          <w:b/>
          <w:bCs/>
          <w:sz w:val="24"/>
        </w:rPr>
        <w:t xml:space="preserve">Art. 6. Drepturile şi obligaţiile liderului de </w:t>
      </w:r>
      <w:r w:rsidR="00A8054E" w:rsidRPr="00C855D5">
        <w:rPr>
          <w:b/>
          <w:bCs/>
          <w:sz w:val="24"/>
        </w:rPr>
        <w:t xml:space="preserve">parteneriat </w:t>
      </w:r>
      <w:r w:rsidRPr="00C855D5">
        <w:rPr>
          <w:b/>
          <w:bCs/>
          <w:sz w:val="24"/>
        </w:rPr>
        <w:t>(Partenerului 1)</w:t>
      </w:r>
    </w:p>
    <w:p w14:paraId="65A03ECA" w14:textId="77777777" w:rsidR="00F80587" w:rsidRPr="00C855D5" w:rsidRDefault="00F80587" w:rsidP="00C855D5">
      <w:pPr>
        <w:spacing w:line="276" w:lineRule="auto"/>
        <w:jc w:val="both"/>
        <w:rPr>
          <w:b/>
          <w:sz w:val="24"/>
        </w:rPr>
      </w:pPr>
      <w:r w:rsidRPr="00C855D5">
        <w:rPr>
          <w:b/>
          <w:sz w:val="24"/>
        </w:rPr>
        <w:t>Drepturile liderului de parteneriat</w:t>
      </w:r>
    </w:p>
    <w:p w14:paraId="4F95C909" w14:textId="2C9D8C25" w:rsidR="00F80587" w:rsidRPr="00C855D5" w:rsidRDefault="00F80587" w:rsidP="00C855D5">
      <w:pPr>
        <w:numPr>
          <w:ilvl w:val="0"/>
          <w:numId w:val="5"/>
        </w:numPr>
        <w:spacing w:before="0" w:after="0" w:line="276" w:lineRule="auto"/>
        <w:ind w:left="567" w:hanging="567"/>
        <w:contextualSpacing/>
        <w:jc w:val="both"/>
        <w:rPr>
          <w:bCs/>
          <w:sz w:val="24"/>
        </w:rPr>
      </w:pPr>
      <w:r w:rsidRPr="00C855D5">
        <w:rPr>
          <w:bCs/>
          <w:sz w:val="24"/>
        </w:rPr>
        <w:t xml:space="preserve">Liderul are dreptul să solicite partenerului furnizarea oricăror informaţii şi documente legate de proiect; </w:t>
      </w:r>
    </w:p>
    <w:p w14:paraId="404E4F90" w14:textId="77777777" w:rsidR="00F80587" w:rsidRPr="00C855D5" w:rsidRDefault="00F80587" w:rsidP="00C855D5">
      <w:pPr>
        <w:numPr>
          <w:ilvl w:val="0"/>
          <w:numId w:val="5"/>
        </w:numPr>
        <w:tabs>
          <w:tab w:val="left" w:pos="567"/>
        </w:tabs>
        <w:spacing w:line="276" w:lineRule="auto"/>
        <w:ind w:left="567" w:hanging="567"/>
        <w:jc w:val="both"/>
        <w:rPr>
          <w:bCs/>
          <w:sz w:val="24"/>
        </w:rPr>
      </w:pPr>
      <w:r w:rsidRPr="00C855D5">
        <w:rPr>
          <w:bCs/>
          <w:sz w:val="24"/>
        </w:rPr>
        <w:t xml:space="preserve">Liderul </w:t>
      </w:r>
      <w:r w:rsidRPr="00B14B22">
        <w:rPr>
          <w:bCs/>
          <w:sz w:val="24"/>
        </w:rPr>
        <w:t xml:space="preserve">are dreptul să </w:t>
      </w:r>
      <w:r w:rsidR="002E5615" w:rsidRPr="00B14B22">
        <w:rPr>
          <w:bCs/>
          <w:sz w:val="24"/>
        </w:rPr>
        <w:t>participe la selecția personalului</w:t>
      </w:r>
      <w:r w:rsidR="00CD3100" w:rsidRPr="00B14B22">
        <w:rPr>
          <w:bCs/>
          <w:sz w:val="24"/>
        </w:rPr>
        <w:t>,</w:t>
      </w:r>
      <w:r w:rsidR="00CD3100">
        <w:rPr>
          <w:bCs/>
          <w:sz w:val="24"/>
        </w:rPr>
        <w:t xml:space="preserve"> stabilind criterii și participând pe tot parcursul procedurii de recrutare</w:t>
      </w:r>
      <w:r w:rsidR="00DA49C7">
        <w:rPr>
          <w:bCs/>
          <w:sz w:val="24"/>
        </w:rPr>
        <w:t xml:space="preserve"> și își rezervă drept de veto</w:t>
      </w:r>
      <w:r w:rsidRPr="00C855D5">
        <w:rPr>
          <w:bCs/>
          <w:sz w:val="24"/>
        </w:rPr>
        <w:t xml:space="preserve">. </w:t>
      </w:r>
    </w:p>
    <w:p w14:paraId="4AEC439D" w14:textId="77777777" w:rsidR="00F80587" w:rsidRPr="00C855D5" w:rsidRDefault="00F80587" w:rsidP="00C855D5">
      <w:pPr>
        <w:spacing w:line="276" w:lineRule="auto"/>
        <w:jc w:val="both"/>
        <w:rPr>
          <w:b/>
          <w:sz w:val="24"/>
        </w:rPr>
      </w:pPr>
      <w:r w:rsidRPr="00C855D5">
        <w:rPr>
          <w:b/>
          <w:sz w:val="24"/>
        </w:rPr>
        <w:t>Obligaţiile liderului de parteneriat</w:t>
      </w:r>
    </w:p>
    <w:p w14:paraId="64EAB40D" w14:textId="13CC5936" w:rsidR="00F80587" w:rsidRPr="00B14B22" w:rsidRDefault="00F80587" w:rsidP="00C855D5">
      <w:pPr>
        <w:numPr>
          <w:ilvl w:val="0"/>
          <w:numId w:val="6"/>
        </w:numPr>
        <w:spacing w:before="0" w:after="0" w:line="276" w:lineRule="auto"/>
        <w:ind w:left="567" w:hanging="567"/>
        <w:contextualSpacing/>
        <w:jc w:val="both"/>
        <w:rPr>
          <w:bCs/>
          <w:sz w:val="24"/>
        </w:rPr>
      </w:pPr>
      <w:r w:rsidRPr="00C855D5">
        <w:rPr>
          <w:bCs/>
          <w:sz w:val="24"/>
        </w:rPr>
        <w:t xml:space="preserve">Liderul va </w:t>
      </w:r>
      <w:r w:rsidR="00264D33">
        <w:rPr>
          <w:bCs/>
          <w:sz w:val="24"/>
        </w:rPr>
        <w:t>elabora</w:t>
      </w:r>
      <w:r w:rsidR="00264D33" w:rsidRPr="00C855D5">
        <w:rPr>
          <w:bCs/>
          <w:sz w:val="24"/>
        </w:rPr>
        <w:t xml:space="preserve"> </w:t>
      </w:r>
      <w:r w:rsidRPr="00C855D5">
        <w:rPr>
          <w:bCs/>
          <w:sz w:val="24"/>
        </w:rPr>
        <w:t xml:space="preserve">și semna </w:t>
      </w:r>
      <w:r w:rsidR="00E7376B" w:rsidRPr="00C855D5">
        <w:rPr>
          <w:bCs/>
          <w:sz w:val="24"/>
        </w:rPr>
        <w:t>c</w:t>
      </w:r>
      <w:r w:rsidRPr="00C855D5">
        <w:rPr>
          <w:bCs/>
          <w:sz w:val="24"/>
        </w:rPr>
        <w:t>ererea de finanţare</w:t>
      </w:r>
      <w:r w:rsidR="004D12DE" w:rsidRPr="00C855D5">
        <w:rPr>
          <w:bCs/>
          <w:sz w:val="24"/>
        </w:rPr>
        <w:t xml:space="preserve"> și</w:t>
      </w:r>
      <w:r w:rsidRPr="00C855D5">
        <w:rPr>
          <w:bCs/>
          <w:sz w:val="24"/>
        </w:rPr>
        <w:t xml:space="preserve"> </w:t>
      </w:r>
      <w:r w:rsidR="000749E0">
        <w:rPr>
          <w:bCs/>
          <w:sz w:val="24"/>
        </w:rPr>
        <w:t>decizia</w:t>
      </w:r>
      <w:r w:rsidR="000749E0" w:rsidRPr="00C855D5">
        <w:rPr>
          <w:bCs/>
          <w:sz w:val="24"/>
        </w:rPr>
        <w:t xml:space="preserve"> </w:t>
      </w:r>
      <w:r w:rsidRPr="00C855D5">
        <w:rPr>
          <w:bCs/>
          <w:sz w:val="24"/>
        </w:rPr>
        <w:t xml:space="preserve">de finanţare și </w:t>
      </w:r>
      <w:r w:rsidRPr="00B14B22">
        <w:rPr>
          <w:bCs/>
          <w:sz w:val="24"/>
        </w:rPr>
        <w:t>Cererile de Rambursare;</w:t>
      </w:r>
    </w:p>
    <w:p w14:paraId="1B0A44A5" w14:textId="77777777" w:rsidR="004D12DE" w:rsidRPr="00B14B22" w:rsidRDefault="004D12DE" w:rsidP="00C855D5">
      <w:pPr>
        <w:numPr>
          <w:ilvl w:val="0"/>
          <w:numId w:val="6"/>
        </w:numPr>
        <w:spacing w:before="0" w:after="0" w:line="276" w:lineRule="auto"/>
        <w:ind w:left="567" w:hanging="567"/>
        <w:contextualSpacing/>
        <w:jc w:val="both"/>
        <w:rPr>
          <w:bCs/>
          <w:sz w:val="24"/>
        </w:rPr>
      </w:pPr>
      <w:r w:rsidRPr="00B14B22">
        <w:rPr>
          <w:bCs/>
          <w:sz w:val="24"/>
        </w:rPr>
        <w:t>Liderul de parteneriat este responsabil de elaborarea rapoartelor de progres și a cererilor de prefinanțare/</w:t>
      </w:r>
      <w:r w:rsidR="00DA49C7" w:rsidRPr="00B14B22">
        <w:rPr>
          <w:bCs/>
          <w:sz w:val="24"/>
        </w:rPr>
        <w:t xml:space="preserve"> </w:t>
      </w:r>
      <w:r w:rsidRPr="00B14B22">
        <w:rPr>
          <w:bCs/>
          <w:sz w:val="24"/>
        </w:rPr>
        <w:t>rambursare și de verificarea, sub aspectul legalității, a cheltuielilor efectuate de către partener și a tuturor documentelor justificative întocmite de către aceștia</w:t>
      </w:r>
      <w:r w:rsidR="008C1A18" w:rsidRPr="00B14B22">
        <w:rPr>
          <w:bCs/>
          <w:sz w:val="24"/>
        </w:rPr>
        <w:t>;</w:t>
      </w:r>
    </w:p>
    <w:p w14:paraId="73F83352" w14:textId="709E0091" w:rsidR="004D12DE" w:rsidRPr="00B14B22" w:rsidRDefault="004D12DE" w:rsidP="00C855D5">
      <w:pPr>
        <w:numPr>
          <w:ilvl w:val="0"/>
          <w:numId w:val="6"/>
        </w:numPr>
        <w:spacing w:before="0" w:after="0" w:line="276" w:lineRule="auto"/>
        <w:ind w:left="567" w:hanging="567"/>
        <w:contextualSpacing/>
        <w:jc w:val="both"/>
        <w:rPr>
          <w:bCs/>
          <w:sz w:val="24"/>
        </w:rPr>
      </w:pPr>
      <w:r w:rsidRPr="00B14B22">
        <w:rPr>
          <w:bCs/>
          <w:sz w:val="24"/>
        </w:rPr>
        <w:t xml:space="preserve">Liderul de parteneriat va înainta AM cererile de rambursare, împreună cu documentele justificative, rapoartele de progres etc., conform prevederilor legale incidente și ale </w:t>
      </w:r>
      <w:r w:rsidR="000749E0">
        <w:rPr>
          <w:bCs/>
          <w:sz w:val="24"/>
        </w:rPr>
        <w:t xml:space="preserve">deciziei </w:t>
      </w:r>
      <w:r w:rsidRPr="00B14B22">
        <w:rPr>
          <w:bCs/>
          <w:sz w:val="24"/>
        </w:rPr>
        <w:t xml:space="preserve"> de finanțare</w:t>
      </w:r>
      <w:r w:rsidR="008C1A18" w:rsidRPr="00B14B22">
        <w:rPr>
          <w:bCs/>
          <w:sz w:val="24"/>
        </w:rPr>
        <w:t>;</w:t>
      </w:r>
    </w:p>
    <w:p w14:paraId="13D5D8A3" w14:textId="77777777" w:rsidR="00E13FD0" w:rsidRPr="00B14B22" w:rsidRDefault="00E13FD0" w:rsidP="00C855D5">
      <w:pPr>
        <w:numPr>
          <w:ilvl w:val="0"/>
          <w:numId w:val="6"/>
        </w:numPr>
        <w:spacing w:before="0" w:after="0" w:line="276" w:lineRule="auto"/>
        <w:ind w:left="567" w:hanging="567"/>
        <w:contextualSpacing/>
        <w:jc w:val="both"/>
        <w:rPr>
          <w:bCs/>
          <w:sz w:val="24"/>
        </w:rPr>
      </w:pPr>
      <w:r w:rsidRPr="00B14B22">
        <w:rPr>
          <w:bCs/>
          <w:sz w:val="24"/>
        </w:rPr>
        <w:t>Liderul</w:t>
      </w:r>
      <w:r w:rsidR="009A6F23" w:rsidRPr="00B14B22">
        <w:rPr>
          <w:bCs/>
          <w:sz w:val="24"/>
        </w:rPr>
        <w:t>/partenerii</w:t>
      </w:r>
      <w:r w:rsidRPr="00B14B22">
        <w:rPr>
          <w:bCs/>
          <w:sz w:val="24"/>
        </w:rPr>
        <w:t xml:space="preserve"> este</w:t>
      </w:r>
      <w:r w:rsidR="009A6F23" w:rsidRPr="00B14B22">
        <w:rPr>
          <w:bCs/>
          <w:sz w:val="24"/>
        </w:rPr>
        <w:t>/sunt</w:t>
      </w:r>
      <w:r w:rsidRPr="00B14B22">
        <w:rPr>
          <w:bCs/>
          <w:sz w:val="24"/>
        </w:rPr>
        <w:t xml:space="preserve"> obligat</w:t>
      </w:r>
      <w:r w:rsidR="009A6F23" w:rsidRPr="00B14B22">
        <w:rPr>
          <w:bCs/>
          <w:sz w:val="24"/>
        </w:rPr>
        <w:t>/ți</w:t>
      </w:r>
      <w:r w:rsidRPr="00B14B22">
        <w:rPr>
          <w:bCs/>
          <w:sz w:val="24"/>
        </w:rPr>
        <w:t xml:space="preserve"> să deschidă conturi bancare dedicate proiectului, în conformitate cu prevederile legale în materie în vigoare</w:t>
      </w:r>
      <w:r w:rsidR="008C1A18" w:rsidRPr="00B14B22">
        <w:rPr>
          <w:bCs/>
          <w:sz w:val="24"/>
        </w:rPr>
        <w:t>;</w:t>
      </w:r>
    </w:p>
    <w:p w14:paraId="0DE4A4D5" w14:textId="77777777" w:rsidR="00E13FD0" w:rsidRPr="00B14B22" w:rsidRDefault="00E13FD0" w:rsidP="00C855D5">
      <w:pPr>
        <w:numPr>
          <w:ilvl w:val="0"/>
          <w:numId w:val="6"/>
        </w:numPr>
        <w:spacing w:before="0" w:after="0" w:line="276" w:lineRule="auto"/>
        <w:ind w:left="567" w:hanging="567"/>
        <w:contextualSpacing/>
        <w:jc w:val="both"/>
        <w:rPr>
          <w:bCs/>
          <w:sz w:val="24"/>
        </w:rPr>
      </w:pPr>
      <w:r w:rsidRPr="00B14B22">
        <w:rPr>
          <w:bCs/>
          <w:sz w:val="24"/>
        </w:rPr>
        <w:t>Liderul</w:t>
      </w:r>
      <w:r w:rsidR="009A6F23" w:rsidRPr="00B14B22">
        <w:rPr>
          <w:bCs/>
          <w:sz w:val="24"/>
        </w:rPr>
        <w:t>/partenerii</w:t>
      </w:r>
      <w:r w:rsidRPr="00B14B22">
        <w:rPr>
          <w:bCs/>
          <w:sz w:val="24"/>
        </w:rPr>
        <w:t xml:space="preserve"> este</w:t>
      </w:r>
      <w:r w:rsidR="009A6F23" w:rsidRPr="00B14B22">
        <w:rPr>
          <w:bCs/>
          <w:sz w:val="24"/>
        </w:rPr>
        <w:t>/sunt</w:t>
      </w:r>
      <w:r w:rsidRPr="00B14B22">
        <w:rPr>
          <w:bCs/>
          <w:sz w:val="24"/>
        </w:rPr>
        <w:t xml:space="preserve"> obligat</w:t>
      </w:r>
      <w:r w:rsidR="009A6F23" w:rsidRPr="00B14B22">
        <w:rPr>
          <w:bCs/>
          <w:sz w:val="24"/>
        </w:rPr>
        <w:t>/ți</w:t>
      </w:r>
      <w:r w:rsidRPr="00B14B22">
        <w:rPr>
          <w:bCs/>
          <w:sz w:val="24"/>
        </w:rPr>
        <w:t xml:space="preserve"> să țină o evidență contabilă distinctă a Proiectului, utilizând conturi analitice dedicate pentru reflectarea tuturor operațiunilor referitoare la implementarea Proiectului, în conformitate cu dispozițiile legale</w:t>
      </w:r>
      <w:r w:rsidR="008C1A18" w:rsidRPr="00B14B22">
        <w:rPr>
          <w:bCs/>
          <w:sz w:val="24"/>
        </w:rPr>
        <w:t>;</w:t>
      </w:r>
    </w:p>
    <w:p w14:paraId="17943B06" w14:textId="77777777" w:rsidR="00F80587" w:rsidRPr="00DA49C7" w:rsidRDefault="00F80587" w:rsidP="00DA49C7">
      <w:pPr>
        <w:numPr>
          <w:ilvl w:val="0"/>
          <w:numId w:val="6"/>
        </w:numPr>
        <w:spacing w:before="0" w:after="0" w:line="276" w:lineRule="auto"/>
        <w:ind w:left="567" w:hanging="567"/>
        <w:contextualSpacing/>
        <w:jc w:val="both"/>
        <w:rPr>
          <w:bCs/>
          <w:sz w:val="24"/>
        </w:rPr>
      </w:pPr>
      <w:r w:rsidRPr="00C855D5">
        <w:rPr>
          <w:bCs/>
          <w:sz w:val="24"/>
        </w:rPr>
        <w:t xml:space="preserve">Liderul va consulta partenerul cu regularitate, îl va informa despre progresul în </w:t>
      </w:r>
      <w:r w:rsidRPr="00DA49C7">
        <w:rPr>
          <w:bCs/>
          <w:sz w:val="24"/>
        </w:rPr>
        <w:t>implementarea proiectului şi va furniza copii ale rapoartelor de progres şi financiare;</w:t>
      </w:r>
    </w:p>
    <w:p w14:paraId="2CA91F23" w14:textId="7DAD11AA" w:rsidR="00F80587" w:rsidRDefault="005D2714" w:rsidP="00DA49C7">
      <w:pPr>
        <w:numPr>
          <w:ilvl w:val="0"/>
          <w:numId w:val="6"/>
        </w:numPr>
        <w:spacing w:before="0" w:after="0" w:line="276" w:lineRule="auto"/>
        <w:ind w:left="567" w:hanging="567"/>
        <w:contextualSpacing/>
        <w:jc w:val="both"/>
        <w:rPr>
          <w:bCs/>
          <w:sz w:val="24"/>
        </w:rPr>
      </w:pPr>
      <w:r w:rsidRPr="00DA49C7">
        <w:rPr>
          <w:bCs/>
          <w:sz w:val="24"/>
        </w:rPr>
        <w:t>Liderul se va asigura că p</w:t>
      </w:r>
      <w:r w:rsidR="00F80587" w:rsidRPr="00DA49C7">
        <w:rPr>
          <w:bCs/>
          <w:sz w:val="24"/>
        </w:rPr>
        <w:t>ropunerile pentru modificări ale proiectului</w:t>
      </w:r>
      <w:r w:rsidR="009A6F23" w:rsidRPr="00DA49C7">
        <w:rPr>
          <w:bCs/>
          <w:sz w:val="24"/>
        </w:rPr>
        <w:t xml:space="preserve"> care vizează</w:t>
      </w:r>
      <w:r w:rsidR="00F80587" w:rsidRPr="00DA49C7">
        <w:rPr>
          <w:bCs/>
          <w:sz w:val="24"/>
        </w:rPr>
        <w:t xml:space="preserve"> activităţi</w:t>
      </w:r>
      <w:r w:rsidR="009A6F23" w:rsidRPr="00DA49C7">
        <w:rPr>
          <w:bCs/>
          <w:sz w:val="24"/>
        </w:rPr>
        <w:t>le</w:t>
      </w:r>
      <w:r w:rsidR="00D17386" w:rsidRPr="00DA49C7">
        <w:rPr>
          <w:bCs/>
          <w:sz w:val="24"/>
        </w:rPr>
        <w:t>, rezultate</w:t>
      </w:r>
      <w:r w:rsidR="009A6F23" w:rsidRPr="00DA49C7">
        <w:rPr>
          <w:bCs/>
          <w:sz w:val="24"/>
        </w:rPr>
        <w:t>le</w:t>
      </w:r>
      <w:r w:rsidR="00D17386" w:rsidRPr="00DA49C7">
        <w:rPr>
          <w:bCs/>
          <w:sz w:val="24"/>
        </w:rPr>
        <w:t>, indicatori</w:t>
      </w:r>
      <w:r w:rsidR="009A6F23" w:rsidRPr="00DA49C7">
        <w:rPr>
          <w:bCs/>
          <w:sz w:val="24"/>
        </w:rPr>
        <w:t>i și bugetul aferente fiecărui partener</w:t>
      </w:r>
      <w:r w:rsidR="006D19DB" w:rsidRPr="00DA49C7">
        <w:rPr>
          <w:bCs/>
          <w:sz w:val="24"/>
        </w:rPr>
        <w:t xml:space="preserve"> vor fi</w:t>
      </w:r>
      <w:r w:rsidR="00F80587" w:rsidRPr="00DA49C7">
        <w:rPr>
          <w:bCs/>
          <w:sz w:val="24"/>
        </w:rPr>
        <w:t xml:space="preserve"> convenite prin consimțământ scris al </w:t>
      </w:r>
      <w:r w:rsidR="009A6F23" w:rsidRPr="00DA49C7">
        <w:rPr>
          <w:bCs/>
          <w:sz w:val="24"/>
        </w:rPr>
        <w:t xml:space="preserve">fiecărui </w:t>
      </w:r>
      <w:r w:rsidR="00F80587" w:rsidRPr="00DA49C7">
        <w:rPr>
          <w:bCs/>
          <w:sz w:val="24"/>
        </w:rPr>
        <w:t xml:space="preserve">partener înaintea de solicitarea aprobării de către Autoritatea de Management </w:t>
      </w:r>
      <w:r w:rsidR="00793608" w:rsidRPr="00DA49C7">
        <w:rPr>
          <w:bCs/>
          <w:sz w:val="24"/>
        </w:rPr>
        <w:t>(</w:t>
      </w:r>
      <w:r w:rsidR="00D17386" w:rsidRPr="00DA49C7">
        <w:rPr>
          <w:bCs/>
          <w:sz w:val="24"/>
        </w:rPr>
        <w:t>AM</w:t>
      </w:r>
      <w:r w:rsidR="00793608" w:rsidRPr="00DA49C7">
        <w:rPr>
          <w:bCs/>
          <w:sz w:val="24"/>
        </w:rPr>
        <w:t>)</w:t>
      </w:r>
      <w:r w:rsidR="00F80587" w:rsidRPr="00DA49C7">
        <w:rPr>
          <w:bCs/>
          <w:sz w:val="24"/>
        </w:rPr>
        <w:t>;</w:t>
      </w:r>
    </w:p>
    <w:p w14:paraId="6F1C3FE7" w14:textId="77777777" w:rsidR="00FC5FDF" w:rsidRPr="00B14B22" w:rsidRDefault="00FC5FDF" w:rsidP="00DA49C7">
      <w:pPr>
        <w:numPr>
          <w:ilvl w:val="0"/>
          <w:numId w:val="6"/>
        </w:numPr>
        <w:spacing w:before="0" w:after="0" w:line="276" w:lineRule="auto"/>
        <w:ind w:left="567" w:hanging="567"/>
        <w:contextualSpacing/>
        <w:jc w:val="both"/>
        <w:rPr>
          <w:bCs/>
          <w:sz w:val="24"/>
        </w:rPr>
      </w:pPr>
      <w:r w:rsidRPr="00B14B22">
        <w:rPr>
          <w:sz w:val="24"/>
        </w:rPr>
        <w:t>Liderul va achiziționa centralizat echipamentele necesare desfășurării activității în cadrul punctelor de informare;</w:t>
      </w:r>
    </w:p>
    <w:p w14:paraId="29CC77FB" w14:textId="77777777" w:rsidR="00F80587" w:rsidRPr="00DA49C7" w:rsidRDefault="00F80587" w:rsidP="00DA49C7">
      <w:pPr>
        <w:numPr>
          <w:ilvl w:val="0"/>
          <w:numId w:val="6"/>
        </w:numPr>
        <w:spacing w:before="0" w:after="0" w:line="276" w:lineRule="auto"/>
        <w:ind w:left="567" w:hanging="567"/>
        <w:contextualSpacing/>
        <w:jc w:val="both"/>
        <w:rPr>
          <w:bCs/>
          <w:sz w:val="24"/>
        </w:rPr>
      </w:pPr>
      <w:r w:rsidRPr="00DA49C7">
        <w:rPr>
          <w:bCs/>
          <w:sz w:val="24"/>
        </w:rPr>
        <w:t>Liderul va asigura desfăşurarea corectă a procedurilor de atribuire a contractelor de achiziţie publică, conform normelor în vigoare;</w:t>
      </w:r>
    </w:p>
    <w:p w14:paraId="2423A3CA" w14:textId="1A6D7C68" w:rsidR="00DA49C7" w:rsidRDefault="00F80587" w:rsidP="00DA49C7">
      <w:pPr>
        <w:numPr>
          <w:ilvl w:val="0"/>
          <w:numId w:val="6"/>
        </w:numPr>
        <w:spacing w:before="0" w:after="0" w:line="276" w:lineRule="auto"/>
        <w:ind w:left="567" w:hanging="567"/>
        <w:contextualSpacing/>
        <w:jc w:val="both"/>
        <w:rPr>
          <w:bCs/>
          <w:sz w:val="24"/>
        </w:rPr>
      </w:pPr>
      <w:r w:rsidRPr="00DA49C7">
        <w:rPr>
          <w:bCs/>
          <w:sz w:val="24"/>
        </w:rPr>
        <w:t xml:space="preserve">Liderul este responsabil cu transmiterea cererilor de pre-finanţare/ rambursare către </w:t>
      </w:r>
      <w:r w:rsidR="00793608" w:rsidRPr="00DA49C7">
        <w:rPr>
          <w:bCs/>
          <w:sz w:val="24"/>
        </w:rPr>
        <w:t xml:space="preserve">AM </w:t>
      </w:r>
      <w:r w:rsidRPr="00DA49C7">
        <w:rPr>
          <w:bCs/>
          <w:sz w:val="24"/>
        </w:rPr>
        <w:t xml:space="preserve">conform prevederilor </w:t>
      </w:r>
      <w:r w:rsidR="000749E0">
        <w:rPr>
          <w:bCs/>
          <w:sz w:val="24"/>
        </w:rPr>
        <w:t>deciziei</w:t>
      </w:r>
      <w:r w:rsidR="000749E0" w:rsidRPr="00DA49C7">
        <w:rPr>
          <w:bCs/>
          <w:sz w:val="24"/>
        </w:rPr>
        <w:t xml:space="preserve"> </w:t>
      </w:r>
      <w:r w:rsidRPr="00DA49C7">
        <w:rPr>
          <w:bCs/>
          <w:sz w:val="24"/>
        </w:rPr>
        <w:t>de finanţare și conform procedurii;</w:t>
      </w:r>
    </w:p>
    <w:p w14:paraId="064F3A6D" w14:textId="77777777" w:rsidR="00F80587" w:rsidRPr="00DA49C7" w:rsidRDefault="00F80587" w:rsidP="00DA49C7">
      <w:pPr>
        <w:numPr>
          <w:ilvl w:val="0"/>
          <w:numId w:val="6"/>
        </w:numPr>
        <w:spacing w:before="0" w:after="0" w:line="276" w:lineRule="auto"/>
        <w:ind w:left="567" w:hanging="567"/>
        <w:contextualSpacing/>
        <w:jc w:val="both"/>
        <w:rPr>
          <w:bCs/>
          <w:sz w:val="24"/>
        </w:rPr>
      </w:pPr>
      <w:r w:rsidRPr="00DA49C7">
        <w:rPr>
          <w:bCs/>
          <w:sz w:val="24"/>
        </w:rPr>
        <w:lastRenderedPageBreak/>
        <w:t>Liderul va asigura</w:t>
      </w:r>
      <w:r w:rsidR="00B720B6" w:rsidRPr="00DA49C7">
        <w:rPr>
          <w:bCs/>
          <w:sz w:val="24"/>
        </w:rPr>
        <w:t>, în termen</w:t>
      </w:r>
      <w:r w:rsidR="00B14B22">
        <w:rPr>
          <w:bCs/>
          <w:sz w:val="24"/>
        </w:rPr>
        <w:t>ul estimat de 2</w:t>
      </w:r>
      <w:r w:rsidR="00B720B6" w:rsidRPr="00DA49C7">
        <w:rPr>
          <w:bCs/>
          <w:sz w:val="24"/>
        </w:rPr>
        <w:t xml:space="preserve">0 zile lucrătoare de la data virării fondurilor, </w:t>
      </w:r>
      <w:r w:rsidRPr="00DA49C7">
        <w:rPr>
          <w:bCs/>
          <w:sz w:val="24"/>
        </w:rPr>
        <w:t>transferul de fonduri obţinute din procesul de rambursare pentru cheltuielile angajate de către ceilalţi parteneri, care au fost certificate ca eligibile;</w:t>
      </w:r>
    </w:p>
    <w:p w14:paraId="6F80E6A5" w14:textId="77777777" w:rsidR="00E7376B" w:rsidRPr="00DA49C7" w:rsidRDefault="00E7376B" w:rsidP="00DA49C7">
      <w:pPr>
        <w:numPr>
          <w:ilvl w:val="0"/>
          <w:numId w:val="6"/>
        </w:numPr>
        <w:spacing w:before="0" w:after="0" w:line="276" w:lineRule="auto"/>
        <w:ind w:left="567" w:hanging="567"/>
        <w:contextualSpacing/>
        <w:jc w:val="both"/>
        <w:rPr>
          <w:bCs/>
          <w:sz w:val="24"/>
        </w:rPr>
      </w:pPr>
      <w:r w:rsidRPr="00DA49C7">
        <w:rPr>
          <w:bCs/>
          <w:sz w:val="24"/>
        </w:rPr>
        <w:t>În cazul în care unul din parteneri nu duce la îndeplinire una sau mai multe din obligaţiile care le revin (e</w:t>
      </w:r>
      <w:r w:rsidR="000A08A4" w:rsidRPr="00DA49C7">
        <w:rPr>
          <w:bCs/>
          <w:sz w:val="24"/>
        </w:rPr>
        <w:t>x</w:t>
      </w:r>
      <w:r w:rsidRPr="00DA49C7">
        <w:rPr>
          <w:bCs/>
          <w:sz w:val="24"/>
        </w:rPr>
        <w:t xml:space="preserve">. implementarea unor activităţi, asigurarea contribuţiei la cofinanţarea proiectului, respectarea normelor în vigoare privind procedura de atribuire a contractelor de achiziţie publică), liderul de parteneriat </w:t>
      </w:r>
      <w:r w:rsidR="008C1077">
        <w:rPr>
          <w:bCs/>
          <w:sz w:val="24"/>
        </w:rPr>
        <w:t xml:space="preserve">poate selecta, în mod transparent, un nou partener care </w:t>
      </w:r>
      <w:r w:rsidRPr="00DA49C7">
        <w:rPr>
          <w:bCs/>
          <w:sz w:val="24"/>
        </w:rPr>
        <w:t>va prelua în totalitate responsabilitatea de a îndeplini aceste obligaţii</w:t>
      </w:r>
      <w:r w:rsidR="008B1F88" w:rsidRPr="00DA49C7">
        <w:rPr>
          <w:bCs/>
          <w:sz w:val="24"/>
        </w:rPr>
        <w:t>;</w:t>
      </w:r>
    </w:p>
    <w:p w14:paraId="3F1D350A" w14:textId="3AC47B3A" w:rsidR="00CD3F26" w:rsidRPr="00CD3F26" w:rsidRDefault="00CD3F26" w:rsidP="00CD3F26">
      <w:pPr>
        <w:numPr>
          <w:ilvl w:val="0"/>
          <w:numId w:val="6"/>
        </w:numPr>
        <w:spacing w:before="0" w:after="0" w:line="276" w:lineRule="auto"/>
        <w:ind w:left="567" w:hanging="567"/>
        <w:contextualSpacing/>
        <w:jc w:val="both"/>
        <w:rPr>
          <w:bCs/>
          <w:sz w:val="24"/>
        </w:rPr>
      </w:pPr>
      <w:r w:rsidRPr="00CD3F26">
        <w:rPr>
          <w:bCs/>
          <w:sz w:val="24"/>
        </w:rPr>
        <w:t>Liderul de parteneriat este responsabil în situația recuperării cheltuielilor proprii afectate de neregulile identificate în cadrul proiectului conform notificărilor și titlurilor de creanță emise pe numele său de către Autoritatea de Management.</w:t>
      </w:r>
    </w:p>
    <w:p w14:paraId="5E888617" w14:textId="77777777" w:rsidR="00E7376B" w:rsidRPr="00DA49C7" w:rsidRDefault="009A437F" w:rsidP="00DA49C7">
      <w:pPr>
        <w:numPr>
          <w:ilvl w:val="0"/>
          <w:numId w:val="6"/>
        </w:numPr>
        <w:spacing w:before="0" w:after="0" w:line="276" w:lineRule="auto"/>
        <w:ind w:left="567" w:hanging="567"/>
        <w:contextualSpacing/>
        <w:jc w:val="both"/>
        <w:rPr>
          <w:bCs/>
          <w:sz w:val="24"/>
        </w:rPr>
      </w:pPr>
      <w:r w:rsidRPr="00DA49C7">
        <w:rPr>
          <w:bCs/>
          <w:sz w:val="24"/>
        </w:rPr>
        <w:t>Liderul are obligația să păstreze toate documentele originale, inclusiv documentele contabile, privind activitățile derulate și cheltuielile eligibile efectuate de lider în vederea asigurării unei piste de audit adecvate, în conformitate cu regulamentele UE și naționale. Toate documentele vor fi păstrate până la închiderea oficială a Programului sau până la expirarea perioadei de durabilitate a proiectului, oricare intervine ultima.</w:t>
      </w:r>
      <w:r w:rsidR="00A452B9" w:rsidRPr="00DA49C7">
        <w:rPr>
          <w:bCs/>
          <w:sz w:val="24"/>
        </w:rPr>
        <w:t xml:space="preserve"> </w:t>
      </w:r>
    </w:p>
    <w:p w14:paraId="368D08CE" w14:textId="30F0514F" w:rsidR="009A437F" w:rsidRPr="00DA49C7" w:rsidRDefault="009A437F" w:rsidP="00DA49C7">
      <w:pPr>
        <w:numPr>
          <w:ilvl w:val="0"/>
          <w:numId w:val="6"/>
        </w:numPr>
        <w:spacing w:before="0" w:after="0" w:line="276" w:lineRule="auto"/>
        <w:ind w:left="567" w:hanging="567"/>
        <w:contextualSpacing/>
        <w:jc w:val="both"/>
        <w:rPr>
          <w:bCs/>
          <w:sz w:val="24"/>
        </w:rPr>
      </w:pPr>
      <w:r w:rsidRPr="00DA49C7">
        <w:rPr>
          <w:bCs/>
          <w:sz w:val="24"/>
        </w:rPr>
        <w:t xml:space="preserve">În termen de maximum 10 zile lucrătoare de la primirea de la AM a </w:t>
      </w:r>
      <w:r w:rsidR="000749E0">
        <w:rPr>
          <w:bCs/>
          <w:sz w:val="24"/>
        </w:rPr>
        <w:t xml:space="preserve">deciziei </w:t>
      </w:r>
      <w:r w:rsidRPr="00DA49C7">
        <w:rPr>
          <w:bCs/>
          <w:sz w:val="24"/>
        </w:rPr>
        <w:t>de finanțare/</w:t>
      </w:r>
      <w:r w:rsidR="00A8662B">
        <w:rPr>
          <w:bCs/>
          <w:sz w:val="24"/>
        </w:rPr>
        <w:t xml:space="preserve"> </w:t>
      </w:r>
      <w:r w:rsidRPr="00DA49C7">
        <w:rPr>
          <w:bCs/>
          <w:sz w:val="24"/>
        </w:rPr>
        <w:t>notificărilor/</w:t>
      </w:r>
      <w:r w:rsidR="00A8662B">
        <w:rPr>
          <w:bCs/>
          <w:sz w:val="24"/>
        </w:rPr>
        <w:t xml:space="preserve"> </w:t>
      </w:r>
      <w:r w:rsidRPr="00DA49C7">
        <w:rPr>
          <w:bCs/>
          <w:sz w:val="24"/>
        </w:rPr>
        <w:t>actelor adiționale semnate, liderul de parteneriat are obligația de a transmite fiecărui partener câte o copie a acestor documente.</w:t>
      </w:r>
    </w:p>
    <w:p w14:paraId="5B97A89E" w14:textId="77777777" w:rsidR="00462A8A" w:rsidRPr="00C855D5" w:rsidRDefault="00462A8A" w:rsidP="00C855D5">
      <w:pPr>
        <w:spacing w:before="0" w:after="0" w:line="276" w:lineRule="auto"/>
        <w:ind w:left="576"/>
        <w:contextualSpacing/>
        <w:jc w:val="both"/>
        <w:rPr>
          <w:sz w:val="24"/>
        </w:rPr>
      </w:pPr>
    </w:p>
    <w:p w14:paraId="642C90CF" w14:textId="1EB823BC" w:rsidR="00F80587" w:rsidRPr="00C855D5" w:rsidRDefault="00F80587" w:rsidP="00C855D5">
      <w:pPr>
        <w:spacing w:line="276" w:lineRule="auto"/>
        <w:jc w:val="both"/>
        <w:rPr>
          <w:b/>
          <w:bCs/>
          <w:sz w:val="24"/>
        </w:rPr>
      </w:pPr>
      <w:r w:rsidRPr="00C855D5">
        <w:rPr>
          <w:b/>
          <w:bCs/>
          <w:sz w:val="24"/>
        </w:rPr>
        <w:t>Art. 7 Drepturile și obligațiile Partener</w:t>
      </w:r>
      <w:r w:rsidR="00B71BC9">
        <w:rPr>
          <w:b/>
          <w:bCs/>
          <w:sz w:val="24"/>
        </w:rPr>
        <w:t>ilor</w:t>
      </w:r>
      <w:r w:rsidRPr="00C855D5">
        <w:rPr>
          <w:b/>
          <w:bCs/>
          <w:sz w:val="24"/>
        </w:rPr>
        <w:t xml:space="preserve"> 2</w:t>
      </w:r>
      <w:r w:rsidR="00B71BC9">
        <w:rPr>
          <w:b/>
          <w:bCs/>
          <w:sz w:val="24"/>
        </w:rPr>
        <w:t>-</w:t>
      </w:r>
      <w:r w:rsidR="007D40B8">
        <w:rPr>
          <w:b/>
          <w:bCs/>
          <w:sz w:val="24"/>
        </w:rPr>
        <w:t>n</w:t>
      </w:r>
    </w:p>
    <w:p w14:paraId="1CBC461E" w14:textId="77777777" w:rsidR="00F80587" w:rsidRPr="00C855D5" w:rsidRDefault="00B71BC9" w:rsidP="00C855D5">
      <w:pPr>
        <w:pStyle w:val="Heading5"/>
        <w:numPr>
          <w:ilvl w:val="0"/>
          <w:numId w:val="0"/>
        </w:numPr>
        <w:spacing w:line="276" w:lineRule="auto"/>
        <w:contextualSpacing/>
        <w:rPr>
          <w:sz w:val="24"/>
        </w:rPr>
      </w:pPr>
      <w:r>
        <w:rPr>
          <w:sz w:val="24"/>
        </w:rPr>
        <w:t>Drepturile</w:t>
      </w:r>
    </w:p>
    <w:p w14:paraId="7DDABC78" w14:textId="77777777" w:rsidR="00F80587" w:rsidRDefault="00F80587" w:rsidP="00C855D5">
      <w:pPr>
        <w:numPr>
          <w:ilvl w:val="1"/>
          <w:numId w:val="7"/>
        </w:numPr>
        <w:spacing w:before="0" w:after="0" w:line="276" w:lineRule="auto"/>
        <w:contextualSpacing/>
        <w:jc w:val="both"/>
        <w:rPr>
          <w:sz w:val="24"/>
        </w:rPr>
      </w:pPr>
      <w:r w:rsidRPr="00C855D5">
        <w:rPr>
          <w:sz w:val="24"/>
        </w:rPr>
        <w:t xml:space="preserve">Partenerul </w:t>
      </w:r>
      <w:r w:rsidR="001753A7" w:rsidRPr="00C855D5">
        <w:rPr>
          <w:sz w:val="24"/>
        </w:rPr>
        <w:t>are dreptul de a solicita rambursarea cheltuielilor angajate ca eligibile conform rolului deținut în proiect</w:t>
      </w:r>
      <w:r w:rsidR="008B1F88" w:rsidRPr="00C855D5">
        <w:rPr>
          <w:sz w:val="24"/>
        </w:rPr>
        <w:t>;</w:t>
      </w:r>
    </w:p>
    <w:p w14:paraId="4B7D440D" w14:textId="77777777" w:rsidR="00D969D1" w:rsidRPr="00D969D1" w:rsidRDefault="00D969D1" w:rsidP="00D969D1">
      <w:pPr>
        <w:numPr>
          <w:ilvl w:val="1"/>
          <w:numId w:val="7"/>
        </w:numPr>
        <w:spacing w:before="0" w:after="0" w:line="276" w:lineRule="auto"/>
        <w:contextualSpacing/>
        <w:jc w:val="both"/>
        <w:rPr>
          <w:sz w:val="24"/>
        </w:rPr>
      </w:pPr>
      <w:r w:rsidRPr="00D969D1">
        <w:rPr>
          <w:sz w:val="24"/>
        </w:rPr>
        <w:t>Partenerii au dreptul, prin transfer de către liderul de proiect, la fondurile obţinute din procesul de rambursare pentru cheltuielile angajate de către aceştia, care au fost certificate ca eligibile.</w:t>
      </w:r>
    </w:p>
    <w:p w14:paraId="1CA9B963" w14:textId="77777777" w:rsidR="00F80587" w:rsidRPr="00C855D5" w:rsidRDefault="00F80587" w:rsidP="00C855D5">
      <w:pPr>
        <w:numPr>
          <w:ilvl w:val="1"/>
          <w:numId w:val="2"/>
        </w:numPr>
        <w:spacing w:before="0" w:after="0" w:line="276" w:lineRule="auto"/>
        <w:ind w:left="578" w:hanging="578"/>
        <w:contextualSpacing/>
        <w:jc w:val="both"/>
        <w:rPr>
          <w:sz w:val="24"/>
        </w:rPr>
      </w:pPr>
      <w:r w:rsidRPr="00C855D5">
        <w:rPr>
          <w:sz w:val="24"/>
        </w:rPr>
        <w:t xml:space="preserve">Partenerul are dreptul să fie consultat cu regularitate de către liderul de parteneriat, să fie informat despre progresul în implementarea proiectului şi să li se furnizeze copii ale rapoartelor de progres şi financiare; </w:t>
      </w:r>
    </w:p>
    <w:p w14:paraId="3639C256" w14:textId="4424B9C9" w:rsidR="00F80587" w:rsidRPr="00C855D5" w:rsidRDefault="00F80587" w:rsidP="00C855D5">
      <w:pPr>
        <w:numPr>
          <w:ilvl w:val="1"/>
          <w:numId w:val="2"/>
        </w:numPr>
        <w:spacing w:before="0" w:after="0" w:line="276" w:lineRule="auto"/>
        <w:ind w:left="578" w:hanging="578"/>
        <w:contextualSpacing/>
        <w:jc w:val="both"/>
        <w:rPr>
          <w:sz w:val="24"/>
        </w:rPr>
      </w:pPr>
      <w:r w:rsidRPr="00C855D5">
        <w:rPr>
          <w:sz w:val="24"/>
        </w:rPr>
        <w:t>Partenerul are dreptul să fie consultat de către liderul de parteneriat în privinţa propunerilor pentru modificări importante ale proiectului (de ex. activităţi</w:t>
      </w:r>
      <w:r w:rsidR="00763FEA" w:rsidRPr="00C855D5">
        <w:rPr>
          <w:sz w:val="24"/>
        </w:rPr>
        <w:t>,</w:t>
      </w:r>
      <w:r w:rsidR="00763FEA" w:rsidRPr="00C855D5">
        <w:rPr>
          <w:b/>
          <w:bCs/>
          <w:sz w:val="24"/>
        </w:rPr>
        <w:t xml:space="preserve"> </w:t>
      </w:r>
      <w:r w:rsidR="00763FEA" w:rsidRPr="00C855D5">
        <w:rPr>
          <w:bCs/>
          <w:sz w:val="24"/>
        </w:rPr>
        <w:t>rezultate, indicatori</w:t>
      </w:r>
      <w:r w:rsidRPr="00C855D5">
        <w:rPr>
          <w:sz w:val="24"/>
        </w:rPr>
        <w:t xml:space="preserve">), înaintea solicitării aprobării de către </w:t>
      </w:r>
      <w:r w:rsidR="00763FEA" w:rsidRPr="00C855D5">
        <w:rPr>
          <w:sz w:val="24"/>
        </w:rPr>
        <w:t>AM</w:t>
      </w:r>
      <w:r w:rsidR="008B1F88" w:rsidRPr="00C855D5">
        <w:rPr>
          <w:sz w:val="24"/>
        </w:rPr>
        <w:t>;</w:t>
      </w:r>
      <w:r w:rsidRPr="00C855D5">
        <w:rPr>
          <w:sz w:val="24"/>
        </w:rPr>
        <w:t xml:space="preserve"> </w:t>
      </w:r>
    </w:p>
    <w:p w14:paraId="60E13FFF" w14:textId="77777777" w:rsidR="008C1077" w:rsidRDefault="008C1077" w:rsidP="00C855D5">
      <w:pPr>
        <w:numPr>
          <w:ilvl w:val="1"/>
          <w:numId w:val="2"/>
        </w:numPr>
        <w:spacing w:before="0" w:after="0" w:line="276" w:lineRule="auto"/>
        <w:ind w:left="578" w:hanging="578"/>
        <w:contextualSpacing/>
        <w:jc w:val="both"/>
        <w:rPr>
          <w:sz w:val="24"/>
        </w:rPr>
      </w:pPr>
      <w:r>
        <w:rPr>
          <w:sz w:val="24"/>
        </w:rPr>
        <w:t>Dacă o persoană din personalul implicat în proiect de către partener se află în incapacitate temporară de muncă pentru o perioadă mai mare de 10 zile, atunci partenerul va proceda la înlocuirea temporară a acesteia, pe perioada absenței;</w:t>
      </w:r>
    </w:p>
    <w:p w14:paraId="3C6102E9" w14:textId="77777777" w:rsidR="008C1077" w:rsidRDefault="00F80587" w:rsidP="00C855D5">
      <w:pPr>
        <w:numPr>
          <w:ilvl w:val="1"/>
          <w:numId w:val="2"/>
        </w:numPr>
        <w:spacing w:before="0" w:after="0" w:line="276" w:lineRule="auto"/>
        <w:ind w:left="578" w:hanging="578"/>
        <w:contextualSpacing/>
        <w:jc w:val="both"/>
        <w:rPr>
          <w:sz w:val="24"/>
        </w:rPr>
      </w:pPr>
      <w:r w:rsidRPr="00C855D5">
        <w:rPr>
          <w:sz w:val="24"/>
        </w:rPr>
        <w:lastRenderedPageBreak/>
        <w:t>Partenerul poate înlocui unul sau mai mulți experți. Înlocuirea se va face cu acordul ambilor parteneri</w:t>
      </w:r>
      <w:r w:rsidR="008C1077">
        <w:rPr>
          <w:sz w:val="24"/>
        </w:rPr>
        <w:t>;</w:t>
      </w:r>
    </w:p>
    <w:p w14:paraId="70B98659" w14:textId="77777777" w:rsidR="00F80587" w:rsidRPr="00C855D5" w:rsidRDefault="00700F2D" w:rsidP="00C855D5">
      <w:pPr>
        <w:numPr>
          <w:ilvl w:val="1"/>
          <w:numId w:val="2"/>
        </w:numPr>
        <w:spacing w:before="0" w:after="0" w:line="276" w:lineRule="auto"/>
        <w:ind w:left="578" w:hanging="578"/>
        <w:contextualSpacing/>
        <w:jc w:val="both"/>
        <w:rPr>
          <w:sz w:val="24"/>
        </w:rPr>
      </w:pPr>
      <w:r>
        <w:rPr>
          <w:sz w:val="24"/>
        </w:rPr>
        <w:t>Partenerul poate aloca, pentru cheltuieli de administrație, o sumă reprezentând contravaloarea a 15% din salariul experților angajați pentru asigurarea funcționării punctului de informare.</w:t>
      </w:r>
      <w:r w:rsidR="00F80587" w:rsidRPr="00C855D5">
        <w:rPr>
          <w:sz w:val="24"/>
        </w:rPr>
        <w:t xml:space="preserve"> </w:t>
      </w:r>
    </w:p>
    <w:p w14:paraId="1863FF24" w14:textId="77777777" w:rsidR="000B71EF" w:rsidRDefault="000B71EF" w:rsidP="00C855D5">
      <w:pPr>
        <w:spacing w:before="0" w:after="0" w:line="276" w:lineRule="auto"/>
        <w:contextualSpacing/>
        <w:jc w:val="both"/>
        <w:rPr>
          <w:b/>
          <w:sz w:val="24"/>
        </w:rPr>
      </w:pPr>
    </w:p>
    <w:p w14:paraId="4F3FD6D4" w14:textId="77777777" w:rsidR="00F80587" w:rsidRPr="00C855D5" w:rsidRDefault="00B71BC9" w:rsidP="00C855D5">
      <w:pPr>
        <w:spacing w:before="0" w:after="0" w:line="276" w:lineRule="auto"/>
        <w:contextualSpacing/>
        <w:jc w:val="both"/>
        <w:rPr>
          <w:b/>
          <w:sz w:val="24"/>
        </w:rPr>
      </w:pPr>
      <w:r>
        <w:rPr>
          <w:b/>
          <w:sz w:val="24"/>
        </w:rPr>
        <w:t>Obligaţiile</w:t>
      </w:r>
      <w:r w:rsidR="00F80587" w:rsidRPr="00C855D5">
        <w:rPr>
          <w:b/>
          <w:sz w:val="24"/>
        </w:rPr>
        <w:t xml:space="preserve"> </w:t>
      </w:r>
    </w:p>
    <w:p w14:paraId="5F21592E" w14:textId="77777777" w:rsidR="00E7376B" w:rsidRPr="000B71EF" w:rsidRDefault="00E7376B" w:rsidP="000B71EF">
      <w:pPr>
        <w:numPr>
          <w:ilvl w:val="1"/>
          <w:numId w:val="31"/>
        </w:numPr>
        <w:spacing w:before="0" w:after="0" w:line="276" w:lineRule="auto"/>
        <w:contextualSpacing/>
        <w:jc w:val="both"/>
        <w:rPr>
          <w:sz w:val="24"/>
        </w:rPr>
      </w:pPr>
      <w:r w:rsidRPr="00C855D5">
        <w:rPr>
          <w:sz w:val="24"/>
        </w:rPr>
        <w:t xml:space="preserve">Partenerul va </w:t>
      </w:r>
      <w:r w:rsidR="00BA45F9" w:rsidRPr="00C855D5">
        <w:rPr>
          <w:sz w:val="24"/>
        </w:rPr>
        <w:t>pregăti</w:t>
      </w:r>
      <w:r w:rsidRPr="00C855D5">
        <w:rPr>
          <w:sz w:val="24"/>
        </w:rPr>
        <w:t xml:space="preserve">, împreună cu </w:t>
      </w:r>
      <w:r w:rsidR="00620E20" w:rsidRPr="00C855D5">
        <w:rPr>
          <w:sz w:val="24"/>
        </w:rPr>
        <w:t>L</w:t>
      </w:r>
      <w:r w:rsidRPr="00C855D5">
        <w:rPr>
          <w:sz w:val="24"/>
        </w:rPr>
        <w:t>iderul, cererea de finanţare</w:t>
      </w:r>
      <w:r w:rsidR="008B1F88" w:rsidRPr="00C855D5">
        <w:rPr>
          <w:sz w:val="24"/>
        </w:rPr>
        <w:t>;</w:t>
      </w:r>
    </w:p>
    <w:p w14:paraId="1B7EDF2F" w14:textId="3A008E48"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obligat să furnizeze orice informaţii de natură tehnică sau financiară legate de proiect, solicitate de către Lider, </w:t>
      </w:r>
      <w:r w:rsidR="006F4D0E" w:rsidRPr="00C855D5">
        <w:rPr>
          <w:sz w:val="24"/>
        </w:rPr>
        <w:t>AM</w:t>
      </w:r>
      <w:r w:rsidRPr="00C855D5">
        <w:rPr>
          <w:sz w:val="24"/>
        </w:rPr>
        <w:t>, Autoritatea de Certificare, Autoritatea de Audit, Comisia Europeană sau orice alt organism abilitat să verifice sau să realizeze auditul asupra modului de implementare a proiectelor cofinanţate din instrumente structurale</w:t>
      </w:r>
      <w:r w:rsidR="004A4CDA" w:rsidRPr="004A4CDA">
        <w:rPr>
          <w:sz w:val="24"/>
        </w:rPr>
        <w:t xml:space="preserve"> </w:t>
      </w:r>
      <w:r w:rsidR="004A4CDA" w:rsidRPr="00F36C55">
        <w:rPr>
          <w:sz w:val="24"/>
        </w:rPr>
        <w:t>și să asigure toate condițiile pentru efectuarea verificărilor la fața locului</w:t>
      </w:r>
      <w:r w:rsidRPr="00C855D5">
        <w:rPr>
          <w:sz w:val="24"/>
        </w:rPr>
        <w:t xml:space="preserve">; </w:t>
      </w:r>
    </w:p>
    <w:p w14:paraId="6D44C9F1" w14:textId="77777777"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obligat să furnizeze Liderului de parteneriat orice informaţii sau documente privind implementarea proiectului, centralizat pe regiune </w:t>
      </w:r>
      <w:r w:rsidR="000B71EF">
        <w:rPr>
          <w:sz w:val="24"/>
        </w:rPr>
        <w:t>ș</w:t>
      </w:r>
      <w:r w:rsidRPr="00C855D5">
        <w:rPr>
          <w:sz w:val="24"/>
        </w:rPr>
        <w:t xml:space="preserve">i/ sau separat pe </w:t>
      </w:r>
      <w:r w:rsidR="000B71EF">
        <w:rPr>
          <w:sz w:val="24"/>
        </w:rPr>
        <w:t>puncte de informare</w:t>
      </w:r>
      <w:r w:rsidRPr="00C855D5">
        <w:rPr>
          <w:sz w:val="24"/>
        </w:rPr>
        <w:t>, în scopul elaborării rapoartelor de progres şi a cererii de rambursare;</w:t>
      </w:r>
    </w:p>
    <w:p w14:paraId="0304016A" w14:textId="77777777" w:rsidR="00E13FD0" w:rsidRPr="00B14B22" w:rsidRDefault="00E13FD0" w:rsidP="000B71EF">
      <w:pPr>
        <w:numPr>
          <w:ilvl w:val="1"/>
          <w:numId w:val="7"/>
        </w:numPr>
        <w:spacing w:before="0" w:after="0" w:line="276" w:lineRule="auto"/>
        <w:contextualSpacing/>
        <w:jc w:val="both"/>
        <w:rPr>
          <w:sz w:val="24"/>
        </w:rPr>
      </w:pPr>
      <w:r w:rsidRPr="00B14B22">
        <w:rPr>
          <w:sz w:val="24"/>
        </w:rPr>
        <w:t>Partenerul este obligat să deschidă conturi bancare dedicate proiectului, în conformitate cu prevederile legale în materie în vigoare</w:t>
      </w:r>
      <w:r w:rsidR="008B1F88" w:rsidRPr="00B14B22">
        <w:rPr>
          <w:sz w:val="24"/>
        </w:rPr>
        <w:t>;</w:t>
      </w:r>
    </w:p>
    <w:p w14:paraId="4BB6F17C" w14:textId="77777777" w:rsidR="00E13FD0" w:rsidRPr="000B71EF" w:rsidRDefault="00E13FD0" w:rsidP="000B71EF">
      <w:pPr>
        <w:numPr>
          <w:ilvl w:val="1"/>
          <w:numId w:val="7"/>
        </w:numPr>
        <w:spacing w:before="0" w:after="0" w:line="276" w:lineRule="auto"/>
        <w:contextualSpacing/>
        <w:jc w:val="both"/>
        <w:rPr>
          <w:sz w:val="24"/>
        </w:rPr>
      </w:pPr>
      <w:r w:rsidRPr="00C855D5">
        <w:rPr>
          <w:sz w:val="24"/>
        </w:rPr>
        <w:t>Partenerul este obligat să țină o evidență contabilă distinctă a Proiectului, utilizând conturi analitice dedicate pentru reflectarea tuturor operațiunilor referitoare la implementarea Proiectului, în conformitate cu dispozițiile legale</w:t>
      </w:r>
      <w:r w:rsidR="008B1F88" w:rsidRPr="00C855D5">
        <w:rPr>
          <w:sz w:val="24"/>
        </w:rPr>
        <w:t>;</w:t>
      </w:r>
    </w:p>
    <w:p w14:paraId="445B01CF" w14:textId="425F3FEA"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responsabil pentru neregulile identificate în cadrul proiectului aferente cheltuielilor proprii conform notificărilor și titlurilor de creanță emise de către </w:t>
      </w:r>
      <w:r w:rsidR="00170C3F" w:rsidRPr="00C855D5">
        <w:rPr>
          <w:sz w:val="24"/>
        </w:rPr>
        <w:t>AM</w:t>
      </w:r>
      <w:r w:rsidRPr="00C855D5">
        <w:rPr>
          <w:sz w:val="24"/>
        </w:rPr>
        <w:t>;</w:t>
      </w:r>
    </w:p>
    <w:p w14:paraId="726131EC" w14:textId="77777777" w:rsidR="00E13FD0" w:rsidRPr="000B71EF" w:rsidRDefault="00E13FD0" w:rsidP="000B71EF">
      <w:pPr>
        <w:numPr>
          <w:ilvl w:val="1"/>
          <w:numId w:val="7"/>
        </w:numPr>
        <w:spacing w:before="0" w:after="0" w:line="276" w:lineRule="auto"/>
        <w:contextualSpacing/>
        <w:jc w:val="both"/>
        <w:rPr>
          <w:sz w:val="24"/>
        </w:rPr>
      </w:pPr>
      <w:r w:rsidRPr="00C855D5">
        <w:rPr>
          <w:sz w:val="24"/>
        </w:rPr>
        <w:t xml:space="preserve">Partenerul </w:t>
      </w:r>
      <w:r w:rsidR="00A40FD3" w:rsidRPr="00C855D5">
        <w:rPr>
          <w:sz w:val="24"/>
        </w:rPr>
        <w:t>care va avea o cheltuial</w:t>
      </w:r>
      <w:r w:rsidR="000B71EF">
        <w:rPr>
          <w:sz w:val="24"/>
        </w:rPr>
        <w:t>ă</w:t>
      </w:r>
      <w:r w:rsidR="00A40FD3" w:rsidRPr="00C855D5">
        <w:rPr>
          <w:sz w:val="24"/>
        </w:rPr>
        <w:t xml:space="preserve"> afectat</w:t>
      </w:r>
      <w:r w:rsidR="000B71EF">
        <w:rPr>
          <w:sz w:val="24"/>
        </w:rPr>
        <w:t>ă</w:t>
      </w:r>
      <w:r w:rsidR="00A40FD3" w:rsidRPr="00C855D5">
        <w:rPr>
          <w:sz w:val="24"/>
        </w:rPr>
        <w:t xml:space="preserve"> de neregula </w:t>
      </w:r>
      <w:r w:rsidRPr="00C855D5">
        <w:rPr>
          <w:sz w:val="24"/>
        </w:rPr>
        <w:t xml:space="preserve">are obligația restituirii sumelor </w:t>
      </w:r>
      <w:r w:rsidR="00A40FD3" w:rsidRPr="00C855D5">
        <w:rPr>
          <w:sz w:val="24"/>
        </w:rPr>
        <w:t>c</w:t>
      </w:r>
      <w:r w:rsidR="000B71EF">
        <w:rPr>
          <w:sz w:val="24"/>
        </w:rPr>
        <w:t>ă</w:t>
      </w:r>
      <w:r w:rsidR="00A40FD3" w:rsidRPr="00C855D5">
        <w:rPr>
          <w:sz w:val="24"/>
        </w:rPr>
        <w:t xml:space="preserve">tre Lider </w:t>
      </w:r>
      <w:r w:rsidRPr="00C855D5">
        <w:rPr>
          <w:sz w:val="24"/>
        </w:rPr>
        <w:t>și asigur</w:t>
      </w:r>
      <w:r w:rsidR="000B71EF">
        <w:rPr>
          <w:sz w:val="24"/>
        </w:rPr>
        <w:t>ă</w:t>
      </w:r>
      <w:r w:rsidRPr="00C855D5">
        <w:rPr>
          <w:sz w:val="24"/>
        </w:rPr>
        <w:t>r</w:t>
      </w:r>
      <w:r w:rsidR="000B71EF">
        <w:rPr>
          <w:sz w:val="24"/>
        </w:rPr>
        <w:t>ii</w:t>
      </w:r>
      <w:r w:rsidRPr="00C855D5">
        <w:rPr>
          <w:sz w:val="24"/>
        </w:rPr>
        <w:t xml:space="preserve"> din resurse proprii a contravalorii acest</w:t>
      </w:r>
      <w:r w:rsidR="000B71EF">
        <w:rPr>
          <w:sz w:val="24"/>
        </w:rPr>
        <w:t>eia</w:t>
      </w:r>
      <w:r w:rsidR="008B1F88" w:rsidRPr="00C855D5">
        <w:rPr>
          <w:sz w:val="24"/>
        </w:rPr>
        <w:t>;</w:t>
      </w:r>
    </w:p>
    <w:p w14:paraId="15C50EC4" w14:textId="77777777" w:rsidR="008B6979" w:rsidRPr="008B6979" w:rsidRDefault="008B6979" w:rsidP="008B6979">
      <w:pPr>
        <w:numPr>
          <w:ilvl w:val="1"/>
          <w:numId w:val="7"/>
        </w:numPr>
        <w:spacing w:before="0" w:after="0" w:line="276" w:lineRule="auto"/>
        <w:contextualSpacing/>
        <w:jc w:val="both"/>
        <w:rPr>
          <w:sz w:val="24"/>
        </w:rPr>
      </w:pPr>
      <w:r w:rsidRPr="008B6979">
        <w:rPr>
          <w:sz w:val="24"/>
        </w:rPr>
        <w:t>Partenerii pe numele cărora a fost emis titlul de creanță au obligația restituirii sumelor cuprinse în acesta și asigurarea din resurse proprii a contravalorii acestora.</w:t>
      </w:r>
    </w:p>
    <w:p w14:paraId="43D43B90" w14:textId="7689C81D" w:rsidR="008B6979" w:rsidRPr="008B6979" w:rsidRDefault="008B6979" w:rsidP="008B6979">
      <w:pPr>
        <w:numPr>
          <w:ilvl w:val="1"/>
          <w:numId w:val="7"/>
        </w:numPr>
        <w:spacing w:before="0" w:after="0" w:line="276" w:lineRule="auto"/>
        <w:contextualSpacing/>
        <w:jc w:val="both"/>
        <w:rPr>
          <w:sz w:val="24"/>
        </w:rPr>
      </w:pPr>
      <w:r w:rsidRPr="008B6979">
        <w:rPr>
          <w:sz w:val="24"/>
        </w:rPr>
        <w:t xml:space="preserve">În cazul rezilierii/revocării </w:t>
      </w:r>
      <w:r w:rsidR="000749E0">
        <w:rPr>
          <w:sz w:val="24"/>
        </w:rPr>
        <w:t>deciziei</w:t>
      </w:r>
      <w:r w:rsidRPr="008B6979">
        <w:rPr>
          <w:sz w:val="24"/>
        </w:rPr>
        <w:t xml:space="preserve"> de finanțare, liderul de parteneriat și partenerii răspund în solidar pentru restituirea sumelor acordate pentru proiect.</w:t>
      </w:r>
    </w:p>
    <w:p w14:paraId="3FFDCC4B" w14:textId="536AB708" w:rsidR="008B6979" w:rsidRPr="008B6979" w:rsidRDefault="008B6979" w:rsidP="008B6979">
      <w:pPr>
        <w:numPr>
          <w:ilvl w:val="1"/>
          <w:numId w:val="7"/>
        </w:numPr>
        <w:spacing w:before="0" w:after="0" w:line="276" w:lineRule="auto"/>
        <w:contextualSpacing/>
        <w:jc w:val="both"/>
        <w:rPr>
          <w:sz w:val="24"/>
        </w:rPr>
      </w:pPr>
      <w:r w:rsidRPr="008B6979">
        <w:rPr>
          <w:sz w:val="24"/>
        </w:rPr>
        <w:t>Partenerul este ținut de respectarea de către liderul de parteneriat a termenului de restituire menționat în decizia de reziliere/ordinul de revocare a sumelor solicitate de AM.</w:t>
      </w:r>
    </w:p>
    <w:p w14:paraId="57A2EA18" w14:textId="078FC8A7" w:rsidR="00C40361" w:rsidRPr="00C40361" w:rsidRDefault="00C40361" w:rsidP="00816C42">
      <w:pPr>
        <w:numPr>
          <w:ilvl w:val="1"/>
          <w:numId w:val="7"/>
        </w:numPr>
        <w:spacing w:before="0" w:after="0" w:line="276" w:lineRule="auto"/>
        <w:contextualSpacing/>
        <w:jc w:val="both"/>
        <w:rPr>
          <w:sz w:val="24"/>
        </w:rPr>
      </w:pPr>
      <w:r>
        <w:rPr>
          <w:sz w:val="24"/>
        </w:rPr>
        <w:t>Partenerul are obligația să asigure</w:t>
      </w:r>
      <w:r w:rsidRPr="00C40361">
        <w:rPr>
          <w:sz w:val="24"/>
        </w:rPr>
        <w:t xml:space="preserve"> atinger</w:t>
      </w:r>
      <w:r>
        <w:rPr>
          <w:sz w:val="24"/>
        </w:rPr>
        <w:t>ea</w:t>
      </w:r>
      <w:r w:rsidRPr="00C40361">
        <w:rPr>
          <w:sz w:val="24"/>
        </w:rPr>
        <w:t xml:space="preserve"> indicator</w:t>
      </w:r>
      <w:r>
        <w:rPr>
          <w:sz w:val="24"/>
        </w:rPr>
        <w:t xml:space="preserve">ilor de proiect </w:t>
      </w:r>
      <w:r w:rsidRPr="00C40361">
        <w:rPr>
          <w:sz w:val="24"/>
        </w:rPr>
        <w:t xml:space="preserve">. </w:t>
      </w:r>
    </w:p>
    <w:p w14:paraId="1FFB87BE" w14:textId="77777777"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responsabil să asigure demarcarea între activitățile din cadrul proiectului și celelalte activități/ servicii conform statutului propriu în vederea evitării dublei finanțări; </w:t>
      </w:r>
    </w:p>
    <w:p w14:paraId="0F934284" w14:textId="77777777" w:rsidR="00F80587" w:rsidRPr="000B71EF" w:rsidRDefault="000B71EF" w:rsidP="000B71EF">
      <w:pPr>
        <w:numPr>
          <w:ilvl w:val="1"/>
          <w:numId w:val="7"/>
        </w:numPr>
        <w:spacing w:before="0" w:after="0" w:line="276" w:lineRule="auto"/>
        <w:contextualSpacing/>
        <w:jc w:val="both"/>
        <w:rPr>
          <w:sz w:val="24"/>
        </w:rPr>
      </w:pPr>
      <w:r>
        <w:rPr>
          <w:sz w:val="24"/>
        </w:rPr>
        <w:lastRenderedPageBreak/>
        <w:t>Partenerul are obligația să elaboreze</w:t>
      </w:r>
      <w:r w:rsidR="00F80587" w:rsidRPr="00C855D5">
        <w:rPr>
          <w:sz w:val="24"/>
        </w:rPr>
        <w:t xml:space="preserve"> fişe de post </w:t>
      </w:r>
      <w:r>
        <w:rPr>
          <w:sz w:val="24"/>
        </w:rPr>
        <w:t>pentru experții angajați în cadrul proiectului, corespunzător</w:t>
      </w:r>
      <w:r w:rsidR="00F80587" w:rsidRPr="00C855D5">
        <w:rPr>
          <w:sz w:val="24"/>
        </w:rPr>
        <w:t xml:space="preserve"> atribuţiilor specifice activităţii punctului de informare; </w:t>
      </w:r>
    </w:p>
    <w:p w14:paraId="12E835A5" w14:textId="77777777" w:rsidR="00F80587" w:rsidRPr="00C855D5" w:rsidRDefault="00F80587" w:rsidP="000B71EF">
      <w:pPr>
        <w:numPr>
          <w:ilvl w:val="1"/>
          <w:numId w:val="7"/>
        </w:numPr>
        <w:spacing w:before="0" w:after="0" w:line="276" w:lineRule="auto"/>
        <w:contextualSpacing/>
        <w:jc w:val="both"/>
        <w:rPr>
          <w:sz w:val="24"/>
        </w:rPr>
      </w:pPr>
      <w:r w:rsidRPr="00C855D5">
        <w:rPr>
          <w:sz w:val="24"/>
        </w:rPr>
        <w:t xml:space="preserve">Partenerul are obligația de nu se angaja în manifestări publice şi de a nu transmite public informaţii legate de </w:t>
      </w:r>
      <w:r w:rsidR="00B720B6" w:rsidRPr="00C855D5">
        <w:rPr>
          <w:sz w:val="24"/>
        </w:rPr>
        <w:t>proiect fără acordul şi, dacă este cazul, participarea Liderului sau persoanei desemnate de acesta</w:t>
      </w:r>
      <w:r w:rsidR="008B1F88" w:rsidRPr="00C855D5">
        <w:rPr>
          <w:sz w:val="24"/>
        </w:rPr>
        <w:t>;</w:t>
      </w:r>
      <w:r w:rsidRPr="00C855D5">
        <w:rPr>
          <w:sz w:val="24"/>
        </w:rPr>
        <w:t xml:space="preserve"> </w:t>
      </w:r>
      <w:r w:rsidR="00285126">
        <w:rPr>
          <w:sz w:val="24"/>
        </w:rPr>
        <w:t xml:space="preserve"> </w:t>
      </w:r>
    </w:p>
    <w:p w14:paraId="715EB947" w14:textId="77777777" w:rsidR="002B3FBA" w:rsidRDefault="008E27AD" w:rsidP="000B71EF">
      <w:pPr>
        <w:numPr>
          <w:ilvl w:val="1"/>
          <w:numId w:val="7"/>
        </w:numPr>
        <w:spacing w:before="0" w:after="0" w:line="276" w:lineRule="auto"/>
        <w:contextualSpacing/>
        <w:jc w:val="both"/>
        <w:rPr>
          <w:sz w:val="24"/>
        </w:rPr>
      </w:pPr>
      <w:r w:rsidRPr="00C855D5">
        <w:rPr>
          <w:sz w:val="24"/>
        </w:rPr>
        <w:t>Partenerul are obligația să păstreze toate documentele originale, inclusiv documentele contabile, privind activitățile</w:t>
      </w:r>
      <w:r w:rsidR="009A437F" w:rsidRPr="00C855D5">
        <w:rPr>
          <w:sz w:val="24"/>
        </w:rPr>
        <w:t xml:space="preserve"> derulate</w:t>
      </w:r>
      <w:r w:rsidRPr="00C855D5">
        <w:rPr>
          <w:sz w:val="24"/>
        </w:rPr>
        <w:t xml:space="preserve"> și cheltuielile eligibile </w:t>
      </w:r>
      <w:r w:rsidR="009A437F" w:rsidRPr="00C855D5">
        <w:rPr>
          <w:sz w:val="24"/>
        </w:rPr>
        <w:t xml:space="preserve">efectuate de către acesta </w:t>
      </w:r>
      <w:r w:rsidRPr="00C855D5">
        <w:rPr>
          <w:sz w:val="24"/>
        </w:rPr>
        <w:t xml:space="preserve">în vederea asigurării unei piste de audit adecvate, în conformitate cu regulamentele </w:t>
      </w:r>
      <w:r w:rsidR="00902758" w:rsidRPr="00C855D5">
        <w:rPr>
          <w:sz w:val="24"/>
        </w:rPr>
        <w:t>UE</w:t>
      </w:r>
      <w:r w:rsidRPr="00C855D5">
        <w:rPr>
          <w:sz w:val="24"/>
        </w:rPr>
        <w:t xml:space="preserve"> și naționale. Toate documentele vor fi păstrate până la închiderea oficială a Programului sau până la expirarea perioadei de durabilitate a proiectului</w:t>
      </w:r>
      <w:r w:rsidR="00B71BC9">
        <w:rPr>
          <w:sz w:val="24"/>
        </w:rPr>
        <w:t xml:space="preserve"> (</w:t>
      </w:r>
      <w:r w:rsidR="00C40361">
        <w:rPr>
          <w:sz w:val="24"/>
        </w:rPr>
        <w:t>5</w:t>
      </w:r>
      <w:r w:rsidR="00B71BC9">
        <w:rPr>
          <w:sz w:val="24"/>
        </w:rPr>
        <w:t xml:space="preserve"> ani)</w:t>
      </w:r>
      <w:r w:rsidRPr="00C855D5">
        <w:rPr>
          <w:sz w:val="24"/>
        </w:rPr>
        <w:t>, oricare intervine ultima</w:t>
      </w:r>
      <w:r w:rsidR="002B3FBA">
        <w:rPr>
          <w:sz w:val="24"/>
        </w:rPr>
        <w:t>;</w:t>
      </w:r>
    </w:p>
    <w:p w14:paraId="59F6DDCA" w14:textId="52830867" w:rsidR="008E27AD" w:rsidRDefault="002B3FBA" w:rsidP="002B3FBA">
      <w:pPr>
        <w:numPr>
          <w:ilvl w:val="1"/>
          <w:numId w:val="7"/>
        </w:numPr>
        <w:spacing w:before="0" w:after="0" w:line="276" w:lineRule="auto"/>
        <w:contextualSpacing/>
        <w:jc w:val="both"/>
        <w:rPr>
          <w:sz w:val="24"/>
        </w:rPr>
      </w:pPr>
      <w:r>
        <w:rPr>
          <w:sz w:val="24"/>
        </w:rPr>
        <w:t xml:space="preserve">Partenerul </w:t>
      </w:r>
      <w:r w:rsidRPr="002B3FBA">
        <w:rPr>
          <w:sz w:val="24"/>
        </w:rPr>
        <w:t>va asigura</w:t>
      </w:r>
      <w:r>
        <w:rPr>
          <w:sz w:val="24"/>
        </w:rPr>
        <w:t xml:space="preserve"> bugetul necesar cheltuielilor</w:t>
      </w:r>
      <w:r w:rsidRPr="002B3FBA">
        <w:rPr>
          <w:sz w:val="24"/>
        </w:rPr>
        <w:t xml:space="preserve"> neeligibile, conform Ghidului Solicitantului, aferente activității desfășurate, precum și cele rezultate ca urmare a verificărilor de management</w:t>
      </w:r>
      <w:r w:rsidR="008E27AD" w:rsidRPr="00C855D5">
        <w:rPr>
          <w:sz w:val="24"/>
        </w:rPr>
        <w:t>.</w:t>
      </w:r>
    </w:p>
    <w:p w14:paraId="6EA7781B" w14:textId="77777777" w:rsidR="00CD3F26" w:rsidRPr="00C855D5" w:rsidRDefault="00CD3F26" w:rsidP="00CD3F26">
      <w:pPr>
        <w:spacing w:before="0" w:after="0" w:line="276" w:lineRule="auto"/>
        <w:ind w:left="576"/>
        <w:contextualSpacing/>
        <w:jc w:val="both"/>
        <w:rPr>
          <w:sz w:val="24"/>
        </w:rPr>
      </w:pPr>
    </w:p>
    <w:p w14:paraId="29B788F7" w14:textId="77777777" w:rsidR="00844D6F" w:rsidRPr="00C855D5" w:rsidRDefault="00844D6F" w:rsidP="00C855D5">
      <w:pPr>
        <w:spacing w:line="276" w:lineRule="auto"/>
        <w:jc w:val="both"/>
        <w:rPr>
          <w:b/>
          <w:bCs/>
          <w:sz w:val="24"/>
        </w:rPr>
      </w:pPr>
      <w:r w:rsidRPr="00C855D5">
        <w:rPr>
          <w:b/>
          <w:bCs/>
          <w:sz w:val="24"/>
        </w:rPr>
        <w:t>Art. 8 Plăți</w:t>
      </w:r>
    </w:p>
    <w:p w14:paraId="010E279A" w14:textId="4A9A0A45" w:rsidR="00844D6F" w:rsidRPr="00C855D5" w:rsidRDefault="00844D6F" w:rsidP="00C855D5">
      <w:pPr>
        <w:pStyle w:val="ListParagraph"/>
        <w:numPr>
          <w:ilvl w:val="1"/>
          <w:numId w:val="19"/>
        </w:numPr>
        <w:spacing w:after="0"/>
        <w:jc w:val="both"/>
        <w:rPr>
          <w:rFonts w:ascii="Trebuchet MS" w:hAnsi="Trebuchet MS"/>
          <w:sz w:val="24"/>
          <w:szCs w:val="24"/>
        </w:rPr>
      </w:pPr>
      <w:r w:rsidRPr="00C855D5">
        <w:rPr>
          <w:rFonts w:ascii="Trebuchet MS" w:hAnsi="Trebuchet MS"/>
          <w:sz w:val="24"/>
          <w:szCs w:val="24"/>
        </w:rPr>
        <w:t xml:space="preserve">Plăţile pentru proiect vor fi făcute atât de către </w:t>
      </w:r>
      <w:r w:rsidR="00793608" w:rsidRPr="00C855D5">
        <w:rPr>
          <w:rFonts w:ascii="Trebuchet MS" w:hAnsi="Trebuchet MS"/>
          <w:sz w:val="24"/>
          <w:szCs w:val="24"/>
        </w:rPr>
        <w:t>L</w:t>
      </w:r>
      <w:r w:rsidRPr="00C855D5">
        <w:rPr>
          <w:rFonts w:ascii="Trebuchet MS" w:hAnsi="Trebuchet MS"/>
          <w:sz w:val="24"/>
          <w:szCs w:val="24"/>
        </w:rPr>
        <w:t xml:space="preserve">iderul de parteneriat, cât și </w:t>
      </w:r>
      <w:r w:rsidRPr="00B14B22">
        <w:rPr>
          <w:rFonts w:ascii="Trebuchet MS" w:hAnsi="Trebuchet MS"/>
          <w:sz w:val="24"/>
          <w:szCs w:val="24"/>
        </w:rPr>
        <w:t>de către parteneri,</w:t>
      </w:r>
      <w:r w:rsidRPr="00C855D5">
        <w:rPr>
          <w:rFonts w:ascii="Trebuchet MS" w:hAnsi="Trebuchet MS"/>
          <w:sz w:val="24"/>
          <w:szCs w:val="24"/>
        </w:rPr>
        <w:t xml:space="preserve"> din conturile deschise dedicate proiectului</w:t>
      </w:r>
      <w:r w:rsidR="003B4E39">
        <w:rPr>
          <w:rFonts w:ascii="Trebuchet MS" w:hAnsi="Trebuchet MS"/>
          <w:sz w:val="24"/>
          <w:szCs w:val="24"/>
        </w:rPr>
        <w:t xml:space="preserve"> se fac</w:t>
      </w:r>
      <w:r w:rsidRPr="00C855D5">
        <w:rPr>
          <w:rFonts w:ascii="Trebuchet MS" w:hAnsi="Trebuchet MS"/>
          <w:sz w:val="24"/>
          <w:szCs w:val="24"/>
        </w:rPr>
        <w:t xml:space="preserve"> în limita bugetului alocat pentru fiecare dintre aceștia</w:t>
      </w:r>
      <w:r w:rsidR="007950D0">
        <w:rPr>
          <w:rFonts w:ascii="Trebuchet MS" w:hAnsi="Trebuchet MS"/>
          <w:sz w:val="24"/>
          <w:szCs w:val="24"/>
        </w:rPr>
        <w:t>.</w:t>
      </w:r>
    </w:p>
    <w:p w14:paraId="1711F772" w14:textId="7F57A37A" w:rsidR="00844D6F" w:rsidRPr="002B3FBA" w:rsidRDefault="00844D6F" w:rsidP="002B3FBA">
      <w:pPr>
        <w:pStyle w:val="ListParagraph"/>
        <w:numPr>
          <w:ilvl w:val="1"/>
          <w:numId w:val="19"/>
        </w:numPr>
        <w:spacing w:after="0"/>
        <w:jc w:val="both"/>
        <w:rPr>
          <w:rFonts w:ascii="Trebuchet MS" w:hAnsi="Trebuchet MS"/>
          <w:sz w:val="24"/>
          <w:szCs w:val="24"/>
        </w:rPr>
      </w:pPr>
      <w:r w:rsidRPr="002B3FBA">
        <w:rPr>
          <w:rFonts w:ascii="Trebuchet MS" w:hAnsi="Trebuchet MS"/>
          <w:sz w:val="24"/>
          <w:szCs w:val="24"/>
        </w:rPr>
        <w:t xml:space="preserve">Cheltuielile efectuate de către </w:t>
      </w:r>
      <w:r w:rsidR="00793608" w:rsidRPr="002B3FBA">
        <w:rPr>
          <w:rFonts w:ascii="Trebuchet MS" w:hAnsi="Trebuchet MS"/>
          <w:sz w:val="24"/>
          <w:szCs w:val="24"/>
        </w:rPr>
        <w:t>L</w:t>
      </w:r>
      <w:r w:rsidRPr="002B3FBA">
        <w:rPr>
          <w:rFonts w:ascii="Trebuchet MS" w:hAnsi="Trebuchet MS"/>
          <w:sz w:val="24"/>
          <w:szCs w:val="24"/>
        </w:rPr>
        <w:t>ider/</w:t>
      </w:r>
      <w:r w:rsidR="00E5243C" w:rsidRPr="002B3FBA">
        <w:rPr>
          <w:rFonts w:ascii="Trebuchet MS" w:hAnsi="Trebuchet MS"/>
          <w:sz w:val="24"/>
          <w:szCs w:val="24"/>
        </w:rPr>
        <w:t xml:space="preserve"> </w:t>
      </w:r>
      <w:r w:rsidR="00793608" w:rsidRPr="002B3FBA">
        <w:rPr>
          <w:rFonts w:ascii="Trebuchet MS" w:hAnsi="Trebuchet MS"/>
          <w:sz w:val="24"/>
          <w:szCs w:val="24"/>
        </w:rPr>
        <w:t>P</w:t>
      </w:r>
      <w:r w:rsidRPr="002B3FBA">
        <w:rPr>
          <w:rFonts w:ascii="Trebuchet MS" w:hAnsi="Trebuchet MS"/>
          <w:sz w:val="24"/>
          <w:szCs w:val="24"/>
        </w:rPr>
        <w:t xml:space="preserve">artener vor fi rambursate </w:t>
      </w:r>
      <w:r w:rsidR="00E5243C" w:rsidRPr="002B3FBA">
        <w:rPr>
          <w:rFonts w:ascii="Trebuchet MS" w:hAnsi="Trebuchet MS"/>
          <w:sz w:val="24"/>
          <w:szCs w:val="24"/>
        </w:rPr>
        <w:t xml:space="preserve">Liderului de parteneriat </w:t>
      </w:r>
      <w:r w:rsidRPr="002B3FBA">
        <w:rPr>
          <w:rFonts w:ascii="Trebuchet MS" w:hAnsi="Trebuchet MS"/>
          <w:sz w:val="24"/>
          <w:szCs w:val="24"/>
        </w:rPr>
        <w:t xml:space="preserve">de către AM pe baza documentelor justificative prezentate, în condițiile stabilite în </w:t>
      </w:r>
      <w:r w:rsidR="000749E0">
        <w:rPr>
          <w:rFonts w:ascii="Trebuchet MS" w:hAnsi="Trebuchet MS"/>
          <w:sz w:val="24"/>
          <w:szCs w:val="24"/>
        </w:rPr>
        <w:t xml:space="preserve">decizia </w:t>
      </w:r>
      <w:r w:rsidRPr="002B3FBA">
        <w:rPr>
          <w:rFonts w:ascii="Trebuchet MS" w:hAnsi="Trebuchet MS"/>
          <w:sz w:val="24"/>
          <w:szCs w:val="24"/>
        </w:rPr>
        <w:t>de finanțare.</w:t>
      </w:r>
    </w:p>
    <w:p w14:paraId="274E823F" w14:textId="77777777" w:rsidR="00F80587" w:rsidRPr="00C855D5" w:rsidRDefault="00F80587" w:rsidP="00C855D5">
      <w:pPr>
        <w:spacing w:line="276" w:lineRule="auto"/>
        <w:jc w:val="both"/>
        <w:rPr>
          <w:b/>
          <w:bCs/>
          <w:sz w:val="24"/>
        </w:rPr>
      </w:pPr>
      <w:r w:rsidRPr="00C855D5">
        <w:rPr>
          <w:b/>
          <w:bCs/>
          <w:sz w:val="24"/>
        </w:rPr>
        <w:t xml:space="preserve">Art. </w:t>
      </w:r>
      <w:r w:rsidR="003010F6">
        <w:rPr>
          <w:b/>
          <w:bCs/>
          <w:sz w:val="24"/>
        </w:rPr>
        <w:t>9</w:t>
      </w:r>
      <w:r w:rsidRPr="00C855D5">
        <w:rPr>
          <w:b/>
          <w:bCs/>
          <w:sz w:val="24"/>
        </w:rPr>
        <w:t xml:space="preserve"> Achiziții publice </w:t>
      </w:r>
    </w:p>
    <w:p w14:paraId="09E761DA" w14:textId="2B0DEF67" w:rsidR="00F80587" w:rsidRPr="00C855D5" w:rsidRDefault="00F80587" w:rsidP="00C855D5">
      <w:pPr>
        <w:spacing w:before="0" w:after="0" w:line="276" w:lineRule="auto"/>
        <w:contextualSpacing/>
        <w:jc w:val="both"/>
        <w:rPr>
          <w:color w:val="000000"/>
          <w:sz w:val="24"/>
        </w:rPr>
      </w:pPr>
      <w:r w:rsidRPr="00C855D5">
        <w:rPr>
          <w:sz w:val="24"/>
        </w:rPr>
        <w:t xml:space="preserve">Achiziţiile în cadrul proiectului vor fi făcute de către </w:t>
      </w:r>
      <w:r w:rsidR="002B3FBA">
        <w:rPr>
          <w:sz w:val="24"/>
        </w:rPr>
        <w:t>liderul de</w:t>
      </w:r>
      <w:r w:rsidRPr="00C855D5">
        <w:rPr>
          <w:sz w:val="24"/>
        </w:rPr>
        <w:t xml:space="preserve"> parteneriat, cu respectarea </w:t>
      </w:r>
      <w:r w:rsidR="009935AA" w:rsidRPr="00C855D5">
        <w:rPr>
          <w:sz w:val="24"/>
        </w:rPr>
        <w:t xml:space="preserve">legislației privind achizițiile publice, </w:t>
      </w:r>
      <w:r w:rsidR="002B3FBA">
        <w:rPr>
          <w:sz w:val="24"/>
        </w:rPr>
        <w:t xml:space="preserve">a </w:t>
      </w:r>
      <w:r w:rsidRPr="00C855D5">
        <w:rPr>
          <w:sz w:val="24"/>
        </w:rPr>
        <w:t xml:space="preserve">condiţiilor din </w:t>
      </w:r>
      <w:r w:rsidR="002B3FBA">
        <w:rPr>
          <w:sz w:val="24"/>
        </w:rPr>
        <w:t>decizia</w:t>
      </w:r>
      <w:r w:rsidR="002B3FBA" w:rsidRPr="00C855D5">
        <w:rPr>
          <w:sz w:val="24"/>
        </w:rPr>
        <w:t xml:space="preserve"> </w:t>
      </w:r>
      <w:r w:rsidRPr="00C855D5">
        <w:rPr>
          <w:sz w:val="24"/>
        </w:rPr>
        <w:t>de finanţare şi a instrucţiunilor emise de AM</w:t>
      </w:r>
      <w:r w:rsidR="00AC58BD" w:rsidRPr="00C855D5">
        <w:rPr>
          <w:sz w:val="24"/>
        </w:rPr>
        <w:t xml:space="preserve"> </w:t>
      </w:r>
      <w:r w:rsidRPr="00C855D5">
        <w:rPr>
          <w:sz w:val="24"/>
        </w:rPr>
        <w:t>și/sau alte organisme abilitate</w:t>
      </w:r>
      <w:r w:rsidRPr="00C855D5">
        <w:rPr>
          <w:color w:val="000000"/>
          <w:sz w:val="24"/>
        </w:rPr>
        <w:t>.</w:t>
      </w:r>
    </w:p>
    <w:p w14:paraId="0CA19172" w14:textId="77777777" w:rsidR="00F80587" w:rsidRPr="00C855D5" w:rsidRDefault="00F80587" w:rsidP="00C855D5">
      <w:pPr>
        <w:spacing w:line="276" w:lineRule="auto"/>
        <w:jc w:val="both"/>
        <w:rPr>
          <w:b/>
          <w:bCs/>
          <w:sz w:val="24"/>
        </w:rPr>
      </w:pPr>
      <w:r w:rsidRPr="00C855D5">
        <w:rPr>
          <w:b/>
          <w:bCs/>
          <w:sz w:val="24"/>
        </w:rPr>
        <w:t xml:space="preserve">Art. </w:t>
      </w:r>
      <w:r w:rsidR="003010F6">
        <w:rPr>
          <w:b/>
          <w:bCs/>
          <w:sz w:val="24"/>
        </w:rPr>
        <w:t>10</w:t>
      </w:r>
      <w:r w:rsidR="003010F6" w:rsidRPr="00C855D5">
        <w:rPr>
          <w:b/>
          <w:bCs/>
          <w:sz w:val="24"/>
        </w:rPr>
        <w:t xml:space="preserve"> </w:t>
      </w:r>
      <w:r w:rsidRPr="00C855D5">
        <w:rPr>
          <w:b/>
          <w:bCs/>
          <w:sz w:val="24"/>
        </w:rPr>
        <w:t>Proprietatea</w:t>
      </w:r>
    </w:p>
    <w:p w14:paraId="2D5588D0" w14:textId="77777777" w:rsidR="00F80587" w:rsidRPr="00042541" w:rsidRDefault="00F80587" w:rsidP="00042541">
      <w:pPr>
        <w:pStyle w:val="ListParagraph"/>
        <w:numPr>
          <w:ilvl w:val="1"/>
          <w:numId w:val="35"/>
        </w:numPr>
        <w:spacing w:after="0"/>
        <w:jc w:val="both"/>
        <w:rPr>
          <w:b/>
          <w:bCs/>
          <w:sz w:val="24"/>
        </w:rPr>
      </w:pPr>
      <w:r w:rsidRPr="00042541">
        <w:rPr>
          <w:rFonts w:ascii="Trebuchet MS" w:hAnsi="Trebuchet MS"/>
          <w:sz w:val="24"/>
          <w:szCs w:val="24"/>
        </w:rPr>
        <w:t xml:space="preserve">La sfârşitul proiectului, dreptul de proprietate </w:t>
      </w:r>
      <w:r w:rsidR="009F1372" w:rsidRPr="00042541">
        <w:rPr>
          <w:rFonts w:ascii="Trebuchet MS" w:hAnsi="Trebuchet MS"/>
          <w:sz w:val="24"/>
          <w:szCs w:val="24"/>
        </w:rPr>
        <w:t>asupr</w:t>
      </w:r>
      <w:r w:rsidRPr="00042541">
        <w:rPr>
          <w:rFonts w:ascii="Trebuchet MS" w:hAnsi="Trebuchet MS"/>
          <w:sz w:val="24"/>
          <w:szCs w:val="24"/>
        </w:rPr>
        <w:t>a echipamentelor, bunurilor etc. achiziţionate p</w:t>
      </w:r>
      <w:r w:rsidR="009F29C0" w:rsidRPr="00042541">
        <w:rPr>
          <w:rFonts w:ascii="Trebuchet MS" w:hAnsi="Trebuchet MS"/>
          <w:sz w:val="24"/>
          <w:szCs w:val="24"/>
        </w:rPr>
        <w:t xml:space="preserve">rin proiect </w:t>
      </w:r>
      <w:r w:rsidR="00FC5FDF" w:rsidRPr="00042541">
        <w:rPr>
          <w:rFonts w:ascii="Trebuchet MS" w:hAnsi="Trebuchet MS"/>
          <w:sz w:val="24"/>
          <w:szCs w:val="24"/>
        </w:rPr>
        <w:t>poate fi transferat Partenerului</w:t>
      </w:r>
      <w:r w:rsidRPr="00042541">
        <w:rPr>
          <w:rFonts w:ascii="Trebuchet MS" w:hAnsi="Trebuchet MS"/>
          <w:sz w:val="24"/>
          <w:szCs w:val="24"/>
        </w:rPr>
        <w:t>. Părţile au obligaţia de a asigura funcţionarea tuturor bunurilor, echipamentelor achiziţionate din finanţarea nerambursabilă, la locul de desfăşurare a proiectului şi exclusiv în scopul pentru care au fost achiziţionate.</w:t>
      </w:r>
    </w:p>
    <w:p w14:paraId="456E4CD8" w14:textId="77777777" w:rsidR="00F80587" w:rsidRPr="00042541" w:rsidRDefault="00F80587" w:rsidP="00042541">
      <w:pPr>
        <w:pStyle w:val="ListParagraph"/>
        <w:numPr>
          <w:ilvl w:val="1"/>
          <w:numId w:val="35"/>
        </w:numPr>
        <w:spacing w:after="0"/>
        <w:jc w:val="both"/>
        <w:rPr>
          <w:b/>
          <w:bCs/>
          <w:sz w:val="24"/>
        </w:rPr>
      </w:pPr>
      <w:r w:rsidRPr="00042541">
        <w:rPr>
          <w:rFonts w:ascii="Trebuchet MS" w:hAnsi="Trebuchet MS"/>
          <w:sz w:val="24"/>
          <w:szCs w:val="24"/>
        </w:rPr>
        <w:t>Părţile au obligaţia să nu înstrăineze, închirieze, gajeze bunurile achiziţionate ca urmare a obţinerii finanţării prin Programul Operațional Asisten</w:t>
      </w:r>
      <w:r w:rsidR="00AC58BD" w:rsidRPr="00042541">
        <w:rPr>
          <w:rFonts w:ascii="Trebuchet MS" w:hAnsi="Trebuchet MS"/>
          <w:sz w:val="24"/>
          <w:szCs w:val="24"/>
        </w:rPr>
        <w:t>ţă</w:t>
      </w:r>
      <w:r w:rsidRPr="00042541">
        <w:rPr>
          <w:rFonts w:ascii="Trebuchet MS" w:hAnsi="Trebuchet MS"/>
          <w:sz w:val="24"/>
          <w:szCs w:val="24"/>
        </w:rPr>
        <w:t xml:space="preserve"> Tehnică</w:t>
      </w:r>
      <w:r w:rsidR="007D40B8" w:rsidRPr="00042541">
        <w:rPr>
          <w:rFonts w:ascii="Trebuchet MS" w:hAnsi="Trebuchet MS"/>
          <w:sz w:val="24"/>
          <w:szCs w:val="24"/>
        </w:rPr>
        <w:t xml:space="preserve"> și Programul Operațional Capital Uman</w:t>
      </w:r>
      <w:r w:rsidRPr="00042541">
        <w:rPr>
          <w:rFonts w:ascii="Trebuchet MS" w:hAnsi="Trebuchet MS"/>
          <w:sz w:val="24"/>
          <w:szCs w:val="24"/>
        </w:rPr>
        <w:t>, pe o perioadă de 5 ani de la finalizarea proiectului.</w:t>
      </w:r>
    </w:p>
    <w:p w14:paraId="3386E248" w14:textId="77777777" w:rsidR="00620E20" w:rsidRPr="00042541" w:rsidRDefault="00620E20" w:rsidP="00042541">
      <w:pPr>
        <w:pStyle w:val="ListParagraph"/>
        <w:numPr>
          <w:ilvl w:val="1"/>
          <w:numId w:val="35"/>
        </w:numPr>
        <w:spacing w:after="0"/>
        <w:jc w:val="both"/>
        <w:rPr>
          <w:b/>
          <w:bCs/>
          <w:sz w:val="24"/>
        </w:rPr>
      </w:pPr>
      <w:r w:rsidRPr="00042541">
        <w:rPr>
          <w:rFonts w:ascii="Trebuchet MS" w:hAnsi="Trebuchet MS"/>
          <w:sz w:val="24"/>
          <w:szCs w:val="24"/>
        </w:rPr>
        <w:t>Părţile au obligaţia să se asigure că nu vor desfăşura activităţi economice în scopul obţinerii de venituri/</w:t>
      </w:r>
      <w:r w:rsidR="00C40361" w:rsidRPr="00042541">
        <w:rPr>
          <w:rFonts w:ascii="Trebuchet MS" w:hAnsi="Trebuchet MS"/>
          <w:sz w:val="24"/>
          <w:szCs w:val="24"/>
        </w:rPr>
        <w:t xml:space="preserve"> </w:t>
      </w:r>
      <w:r w:rsidRPr="00042541">
        <w:rPr>
          <w:rFonts w:ascii="Trebuchet MS" w:hAnsi="Trebuchet MS"/>
          <w:sz w:val="24"/>
          <w:szCs w:val="24"/>
        </w:rPr>
        <w:t>profit din echipamentele achiziţionate prin proiect sau din utilizarea infrastructurii/</w:t>
      </w:r>
      <w:r w:rsidR="00C40361" w:rsidRPr="00042541">
        <w:rPr>
          <w:rFonts w:ascii="Trebuchet MS" w:hAnsi="Trebuchet MS"/>
          <w:sz w:val="24"/>
          <w:szCs w:val="24"/>
        </w:rPr>
        <w:t xml:space="preserve"> </w:t>
      </w:r>
      <w:r w:rsidRPr="00042541">
        <w:rPr>
          <w:rFonts w:ascii="Trebuchet MS" w:hAnsi="Trebuchet MS"/>
          <w:sz w:val="24"/>
          <w:szCs w:val="24"/>
        </w:rPr>
        <w:t xml:space="preserve">aplicaţiilor informatice realizate, în </w:t>
      </w:r>
      <w:r w:rsidRPr="00042541">
        <w:rPr>
          <w:rFonts w:ascii="Trebuchet MS" w:hAnsi="Trebuchet MS"/>
          <w:sz w:val="24"/>
          <w:szCs w:val="24"/>
        </w:rPr>
        <w:lastRenderedPageBreak/>
        <w:t>afara activităţilor pentru care a fost finanţat proiectul prin acordarea dreptului de utilizare a acestora către terţe părţi (infrastructura şi echipamentele care fac obiectul proiectului finanţat prin fonduri publice nu pot fi utilizate în alt scop/ cu altă destinaţie decât cea principală).</w:t>
      </w:r>
    </w:p>
    <w:p w14:paraId="59D77930" w14:textId="77777777" w:rsidR="00792F5B" w:rsidRDefault="00792F5B" w:rsidP="00792F5B"/>
    <w:p w14:paraId="3A5105E6" w14:textId="77777777" w:rsidR="00792F5B" w:rsidRPr="00792F5B" w:rsidRDefault="00792F5B" w:rsidP="00792F5B"/>
    <w:p w14:paraId="58A3C437" w14:textId="77777777"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3010F6">
        <w:rPr>
          <w:b/>
          <w:bCs/>
          <w:sz w:val="24"/>
        </w:rPr>
        <w:t>1</w:t>
      </w:r>
      <w:r w:rsidR="003010F6" w:rsidRPr="00C855D5">
        <w:rPr>
          <w:b/>
          <w:bCs/>
          <w:sz w:val="24"/>
        </w:rPr>
        <w:t xml:space="preserve"> </w:t>
      </w:r>
      <w:r w:rsidRPr="00C855D5">
        <w:rPr>
          <w:b/>
          <w:bCs/>
          <w:sz w:val="24"/>
        </w:rPr>
        <w:t>Confidențialitate</w:t>
      </w:r>
    </w:p>
    <w:p w14:paraId="4EBF5203" w14:textId="6027800C" w:rsidR="008E4E4E" w:rsidRPr="00042541" w:rsidRDefault="007950D0" w:rsidP="00042541">
      <w:pPr>
        <w:pStyle w:val="ListParagraph"/>
        <w:numPr>
          <w:ilvl w:val="1"/>
          <w:numId w:val="38"/>
        </w:numPr>
        <w:spacing w:after="0"/>
        <w:jc w:val="both"/>
        <w:rPr>
          <w:sz w:val="24"/>
        </w:rPr>
      </w:pPr>
      <w:r w:rsidRPr="00042541">
        <w:rPr>
          <w:rFonts w:ascii="Trebuchet MS" w:hAnsi="Trebuchet MS"/>
          <w:sz w:val="24"/>
          <w:szCs w:val="24"/>
        </w:rPr>
        <w:t>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Părțile înțeleg să utilizeze informaţiile confidenţiale doar în scopul de a-şi îndeplini obligaţiile din prezentul Acord de Parteneriat.</w:t>
      </w:r>
      <w:r w:rsidR="0012282F" w:rsidRPr="00042541">
        <w:rPr>
          <w:rFonts w:ascii="Trebuchet MS" w:hAnsi="Trebuchet MS"/>
          <w:sz w:val="24"/>
          <w:szCs w:val="24"/>
        </w:rPr>
        <w:t>(2) Ca excepție de la paragraful nr. (1), următoarele elemente nu vor avea caracter confidențial:</w:t>
      </w:r>
    </w:p>
    <w:p w14:paraId="1CBA2A6A" w14:textId="77777777" w:rsidR="0012282F" w:rsidRDefault="0012282F" w:rsidP="006A2CD9">
      <w:pPr>
        <w:pStyle w:val="ListParagraph"/>
        <w:numPr>
          <w:ilvl w:val="0"/>
          <w:numId w:val="34"/>
        </w:numPr>
        <w:jc w:val="both"/>
        <w:rPr>
          <w:rFonts w:ascii="Trebuchet MS" w:hAnsi="Trebuchet MS"/>
          <w:sz w:val="24"/>
        </w:rPr>
      </w:pPr>
      <w:r>
        <w:rPr>
          <w:rFonts w:ascii="Trebuchet MS" w:hAnsi="Trebuchet MS"/>
          <w:sz w:val="24"/>
        </w:rPr>
        <w:t xml:space="preserve">Denumirea proiectului, denumirea completă a beneficiarului, </w:t>
      </w:r>
      <w:r w:rsidRPr="0012282F">
        <w:rPr>
          <w:rFonts w:ascii="Trebuchet MS" w:hAnsi="Trebuchet MS"/>
          <w:sz w:val="24"/>
        </w:rPr>
        <w:t>data de începere și cea de finalizare ale proiectului, datele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r>
        <w:rPr>
          <w:rFonts w:ascii="Trebuchet MS" w:hAnsi="Trebuchet MS"/>
          <w:sz w:val="24"/>
        </w:rPr>
        <w:t>;</w:t>
      </w:r>
    </w:p>
    <w:p w14:paraId="2CF9D882"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valoarea totală a finanțării nerambursabile acordate și intensitatea sprijinului, exprimate atât ca sumă concretă, cât și ca procent din totalul cheltuielilor eligibile ale proiectului, precum și valoarea plăților efectuate;</w:t>
      </w:r>
    </w:p>
    <w:p w14:paraId="07F3CF51"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dimensiunea și caracteristicile grupului țintă și, după caz, ale beneficiarilor finali ai proiectului;</w:t>
      </w:r>
    </w:p>
    <w:p w14:paraId="2F6512F8"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informații privind resursele umane din cadrul proiectului: nume, denumirea postului, timpul de lucru;</w:t>
      </w:r>
    </w:p>
    <w:p w14:paraId="539584F1"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rezultatele estimate și cele realizate ale proiectului, atât cele corespunzătoare obiectivelor, cât și cele corespunzătoare activităților, cu referire la indicatorii stabiliți;</w:t>
      </w:r>
    </w:p>
    <w:p w14:paraId="2A19EB04"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denumirea furnizorilor de produse, prestatorilor de servicii și executanților de lucrări contractați în cadrul proiectului, precum și obiectul contractului, valoarea acestuia și plățile efectuate;</w:t>
      </w:r>
    </w:p>
    <w:p w14:paraId="3F59CDA6"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 xml:space="preserve">elemente de sustenabilitate a rezultatelor proiectului– informații conform </w:t>
      </w:r>
      <w:r w:rsidR="000749E0">
        <w:rPr>
          <w:rFonts w:ascii="Trebuchet MS" w:hAnsi="Trebuchet MS"/>
          <w:sz w:val="24"/>
        </w:rPr>
        <w:t>deciziei</w:t>
      </w:r>
      <w:r w:rsidRPr="006A2CD9">
        <w:rPr>
          <w:rFonts w:ascii="Trebuchet MS" w:hAnsi="Trebuchet MS"/>
          <w:sz w:val="24"/>
        </w:rPr>
        <w:t xml:space="preserve"> de finanțare, respectiv conform condițiilor prevăzute în art. 71 din Regulamentul CE 1303/2013.</w:t>
      </w:r>
    </w:p>
    <w:p w14:paraId="733320EF" w14:textId="77777777"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3010F6">
        <w:rPr>
          <w:b/>
          <w:bCs/>
          <w:sz w:val="24"/>
        </w:rPr>
        <w:t>2</w:t>
      </w:r>
      <w:r w:rsidR="003010F6" w:rsidRPr="00C855D5">
        <w:rPr>
          <w:b/>
          <w:bCs/>
          <w:sz w:val="24"/>
        </w:rPr>
        <w:t xml:space="preserve"> </w:t>
      </w:r>
      <w:r w:rsidRPr="00C855D5">
        <w:rPr>
          <w:b/>
          <w:bCs/>
          <w:sz w:val="24"/>
        </w:rPr>
        <w:t>Legea aplicabilă</w:t>
      </w:r>
    </w:p>
    <w:p w14:paraId="0B83638B" w14:textId="77777777" w:rsidR="00F80587" w:rsidRPr="00042541" w:rsidRDefault="00F80587" w:rsidP="00042541">
      <w:pPr>
        <w:pStyle w:val="ListParagraph"/>
        <w:numPr>
          <w:ilvl w:val="1"/>
          <w:numId w:val="36"/>
        </w:numPr>
        <w:spacing w:after="0"/>
        <w:jc w:val="both"/>
        <w:rPr>
          <w:b/>
          <w:bCs/>
          <w:sz w:val="24"/>
        </w:rPr>
      </w:pPr>
      <w:r w:rsidRPr="00042541">
        <w:rPr>
          <w:rFonts w:ascii="Trebuchet MS" w:hAnsi="Trebuchet MS"/>
          <w:sz w:val="24"/>
          <w:szCs w:val="24"/>
        </w:rPr>
        <w:t xml:space="preserve">Prezentului Acord i se va aplica </w:t>
      </w:r>
      <w:r w:rsidR="009F29C0" w:rsidRPr="00042541">
        <w:rPr>
          <w:rFonts w:ascii="Trebuchet MS" w:hAnsi="Trebuchet MS"/>
          <w:sz w:val="24"/>
          <w:szCs w:val="24"/>
        </w:rPr>
        <w:t>legislația</w:t>
      </w:r>
      <w:r w:rsidR="006B4246" w:rsidRPr="00042541">
        <w:rPr>
          <w:rFonts w:ascii="Trebuchet MS" w:hAnsi="Trebuchet MS"/>
          <w:sz w:val="24"/>
          <w:szCs w:val="24"/>
        </w:rPr>
        <w:t xml:space="preserve"> român</w:t>
      </w:r>
      <w:r w:rsidR="009F29C0" w:rsidRPr="00042541">
        <w:rPr>
          <w:rFonts w:ascii="Trebuchet MS" w:hAnsi="Trebuchet MS"/>
          <w:sz w:val="24"/>
          <w:szCs w:val="24"/>
        </w:rPr>
        <w:t>ească</w:t>
      </w:r>
      <w:r w:rsidR="006B4246" w:rsidRPr="00042541">
        <w:rPr>
          <w:rFonts w:ascii="Trebuchet MS" w:hAnsi="Trebuchet MS"/>
          <w:sz w:val="24"/>
          <w:szCs w:val="24"/>
        </w:rPr>
        <w:t xml:space="preserve"> </w:t>
      </w:r>
      <w:r w:rsidRPr="00042541">
        <w:rPr>
          <w:rFonts w:ascii="Trebuchet MS" w:hAnsi="Trebuchet MS"/>
          <w:sz w:val="24"/>
          <w:szCs w:val="24"/>
        </w:rPr>
        <w:t>şi va fi interpretat în conformitate</w:t>
      </w:r>
      <w:r w:rsidR="006B4246" w:rsidRPr="00042541">
        <w:rPr>
          <w:rFonts w:ascii="Trebuchet MS" w:hAnsi="Trebuchet MS"/>
          <w:sz w:val="24"/>
          <w:szCs w:val="24"/>
        </w:rPr>
        <w:t xml:space="preserve"> cu aceasta</w:t>
      </w:r>
      <w:r w:rsidRPr="00042541">
        <w:rPr>
          <w:rFonts w:ascii="Trebuchet MS" w:hAnsi="Trebuchet MS"/>
          <w:sz w:val="24"/>
          <w:szCs w:val="24"/>
        </w:rPr>
        <w:t>.</w:t>
      </w:r>
    </w:p>
    <w:p w14:paraId="4A8E8291" w14:textId="77777777" w:rsidR="00F80587" w:rsidRPr="00042541" w:rsidRDefault="00F80587" w:rsidP="00042541">
      <w:pPr>
        <w:pStyle w:val="ListParagraph"/>
        <w:numPr>
          <w:ilvl w:val="1"/>
          <w:numId w:val="35"/>
        </w:numPr>
        <w:spacing w:after="0"/>
        <w:jc w:val="both"/>
        <w:rPr>
          <w:b/>
          <w:bCs/>
          <w:sz w:val="24"/>
        </w:rPr>
      </w:pPr>
      <w:r w:rsidRPr="00042541">
        <w:rPr>
          <w:rFonts w:ascii="Trebuchet MS" w:hAnsi="Trebuchet MS"/>
          <w:sz w:val="24"/>
          <w:szCs w:val="24"/>
        </w:rPr>
        <w:lastRenderedPageBreak/>
        <w:t>Pe durata prezentului Acord, părţile vor avea dreptul sa convină în scris asupra modificării anumitor clauze, prin act adiţional, oricând interesele lor cer acest lucru sau când aceste circumstanţe au loc şi nu au putut fi prevăzute în momentul în care s-a încheiat prezentul Acord de Parteneriat.</w:t>
      </w:r>
    </w:p>
    <w:p w14:paraId="5833E1EC" w14:textId="77777777"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3010F6">
        <w:rPr>
          <w:b/>
          <w:bCs/>
          <w:sz w:val="24"/>
        </w:rPr>
        <w:t>3</w:t>
      </w:r>
      <w:r w:rsidR="003010F6" w:rsidRPr="00C855D5">
        <w:rPr>
          <w:b/>
          <w:bCs/>
          <w:sz w:val="24"/>
        </w:rPr>
        <w:t xml:space="preserve"> </w:t>
      </w:r>
      <w:r w:rsidRPr="00C855D5">
        <w:rPr>
          <w:b/>
          <w:bCs/>
          <w:sz w:val="24"/>
        </w:rPr>
        <w:t>Dispoziţii finale</w:t>
      </w:r>
    </w:p>
    <w:p w14:paraId="596EEE21" w14:textId="77777777" w:rsidR="00F80587" w:rsidRPr="00042541" w:rsidRDefault="00F80587" w:rsidP="00042541">
      <w:pPr>
        <w:pStyle w:val="ListParagraph"/>
        <w:numPr>
          <w:ilvl w:val="1"/>
          <w:numId w:val="37"/>
        </w:numPr>
        <w:spacing w:after="0"/>
        <w:jc w:val="both"/>
        <w:rPr>
          <w:b/>
          <w:bCs/>
          <w:sz w:val="24"/>
        </w:rPr>
      </w:pPr>
      <w:r w:rsidRPr="00042541">
        <w:rPr>
          <w:rFonts w:ascii="Trebuchet MS" w:hAnsi="Trebuchet MS"/>
          <w:sz w:val="24"/>
          <w:szCs w:val="24"/>
        </w:rPr>
        <w:t xml:space="preserve">Comunicarea între părți se va realiza prin scrisoare oficială și/ sau poștă electronică. </w:t>
      </w:r>
      <w:r w:rsidR="000C2D39" w:rsidRPr="00042541">
        <w:rPr>
          <w:rFonts w:ascii="Trebuchet MS" w:hAnsi="Trebuchet MS"/>
          <w:sz w:val="24"/>
          <w:szCs w:val="24"/>
        </w:rPr>
        <w:t>Adresele de email care vor fi utilizate în acest scop vor fi comunicate in scris ulterior</w:t>
      </w:r>
      <w:bookmarkStart w:id="5" w:name="_GoBack"/>
      <w:bookmarkEnd w:id="5"/>
      <w:r w:rsidR="007950D0" w:rsidRPr="00042541">
        <w:rPr>
          <w:rFonts w:ascii="Trebuchet MS" w:hAnsi="Trebuchet MS"/>
          <w:sz w:val="24"/>
          <w:szCs w:val="24"/>
        </w:rPr>
        <w:t>.</w:t>
      </w:r>
    </w:p>
    <w:p w14:paraId="0FB24833" w14:textId="77777777" w:rsidR="00F80587" w:rsidRPr="00042541" w:rsidRDefault="00F80587" w:rsidP="00042541">
      <w:pPr>
        <w:pStyle w:val="ListParagraph"/>
        <w:numPr>
          <w:ilvl w:val="1"/>
          <w:numId w:val="36"/>
        </w:numPr>
        <w:spacing w:after="0"/>
        <w:jc w:val="both"/>
        <w:rPr>
          <w:b/>
          <w:bCs/>
          <w:sz w:val="24"/>
        </w:rPr>
      </w:pPr>
      <w:r w:rsidRPr="00042541">
        <w:rPr>
          <w:rFonts w:ascii="Trebuchet MS" w:hAnsi="Trebuchet MS"/>
          <w:sz w:val="24"/>
          <w:szCs w:val="24"/>
        </w:rPr>
        <w:t>Toate posibilele dispute rezultate din prezentul acord sau în legătură cu el, pe care părţile nu le pot soluţiona pe cale amiabilă, vor fi soluţionate de instanţele competente.</w:t>
      </w:r>
    </w:p>
    <w:p w14:paraId="458888B2" w14:textId="77777777" w:rsidR="00F80587" w:rsidRPr="00C855D5" w:rsidRDefault="00F80587" w:rsidP="00C855D5">
      <w:pPr>
        <w:spacing w:before="0" w:after="0" w:line="276" w:lineRule="auto"/>
        <w:contextualSpacing/>
        <w:rPr>
          <w:sz w:val="24"/>
        </w:rPr>
      </w:pPr>
    </w:p>
    <w:p w14:paraId="21F0E909" w14:textId="0065B2B1" w:rsidR="00F80587" w:rsidRPr="00C855D5" w:rsidRDefault="00F80587" w:rsidP="00C855D5">
      <w:pPr>
        <w:tabs>
          <w:tab w:val="left" w:pos="142"/>
        </w:tabs>
        <w:spacing w:before="0" w:after="0" w:line="276" w:lineRule="auto"/>
        <w:contextualSpacing/>
        <w:jc w:val="both"/>
        <w:rPr>
          <w:sz w:val="24"/>
        </w:rPr>
      </w:pPr>
      <w:r w:rsidRPr="00C855D5">
        <w:rPr>
          <w:sz w:val="24"/>
        </w:rPr>
        <w:t xml:space="preserve">Întocmit în </w:t>
      </w:r>
      <w:r w:rsidR="0012282F">
        <w:rPr>
          <w:rFonts w:cs="Arial"/>
          <w:iCs/>
          <w:sz w:val="24"/>
          <w:shd w:val="clear" w:color="auto" w:fill="E0E0E0"/>
          <w:lang w:eastAsia="sk-SK"/>
        </w:rPr>
        <w:t>.......</w:t>
      </w:r>
      <w:r w:rsidR="0012282F" w:rsidRPr="00C855D5">
        <w:rPr>
          <w:sz w:val="24"/>
        </w:rPr>
        <w:t xml:space="preserve"> </w:t>
      </w:r>
      <w:r w:rsidRPr="00C855D5">
        <w:rPr>
          <w:sz w:val="24"/>
        </w:rPr>
        <w:t xml:space="preserve">exemplare, în limba română, câte unul pentru fiecare parte şi </w:t>
      </w:r>
      <w:r w:rsidR="00446491">
        <w:rPr>
          <w:sz w:val="24"/>
        </w:rPr>
        <w:t xml:space="preserve">câte </w:t>
      </w:r>
      <w:r w:rsidRPr="00C855D5">
        <w:rPr>
          <w:sz w:val="24"/>
        </w:rPr>
        <w:t xml:space="preserve">un original pentru </w:t>
      </w:r>
      <w:r w:rsidR="00446491">
        <w:rPr>
          <w:sz w:val="24"/>
        </w:rPr>
        <w:t>fiecare decizie</w:t>
      </w:r>
      <w:r w:rsidRPr="00C855D5">
        <w:rPr>
          <w:sz w:val="24"/>
        </w:rPr>
        <w:t xml:space="preserve"> de finanţare.</w:t>
      </w:r>
    </w:p>
    <w:p w14:paraId="3228C5FA" w14:textId="77777777" w:rsidR="00F80587" w:rsidRPr="000513C2" w:rsidRDefault="00F80587" w:rsidP="00F80587">
      <w:pPr>
        <w:tabs>
          <w:tab w:val="left" w:pos="142"/>
        </w:tabs>
        <w:spacing w:before="0" w:after="0"/>
        <w:contextualSpacing/>
        <w:jc w:val="both"/>
        <w:rPr>
          <w:rFonts w:ascii="Calibri" w:hAnsi="Calibri"/>
          <w:sz w:val="24"/>
        </w:rPr>
      </w:pPr>
    </w:p>
    <w:tbl>
      <w:tblPr>
        <w:tblW w:w="9822" w:type="dxa"/>
        <w:tblLook w:val="04A0" w:firstRow="1" w:lastRow="0" w:firstColumn="1" w:lastColumn="0" w:noHBand="0" w:noVBand="1"/>
      </w:tblPr>
      <w:tblGrid>
        <w:gridCol w:w="5211"/>
        <w:gridCol w:w="4611"/>
      </w:tblGrid>
      <w:tr w:rsidR="00620E20" w14:paraId="0ABF8315" w14:textId="77777777" w:rsidTr="00FD69A3">
        <w:tc>
          <w:tcPr>
            <w:tcW w:w="5211" w:type="dxa"/>
          </w:tcPr>
          <w:p w14:paraId="613FDB24" w14:textId="77777777" w:rsidR="00620E20" w:rsidRPr="00C855D5" w:rsidRDefault="0033568D" w:rsidP="00C855D5">
            <w:pPr>
              <w:spacing w:before="0" w:after="0"/>
              <w:jc w:val="center"/>
              <w:rPr>
                <w:b/>
                <w:sz w:val="24"/>
              </w:rPr>
            </w:pPr>
            <w:r w:rsidRPr="00C855D5">
              <w:rPr>
                <w:iCs/>
                <w:sz w:val="24"/>
              </w:rPr>
              <w:t>Lider de parteneriat</w:t>
            </w:r>
          </w:p>
        </w:tc>
        <w:tc>
          <w:tcPr>
            <w:tcW w:w="4611" w:type="dxa"/>
          </w:tcPr>
          <w:p w14:paraId="69C6CD51" w14:textId="77777777" w:rsidR="00620E20" w:rsidRPr="00C855D5" w:rsidRDefault="00620E20" w:rsidP="00C855D5">
            <w:pPr>
              <w:spacing w:before="0" w:after="0"/>
              <w:jc w:val="center"/>
              <w:rPr>
                <w:iCs/>
                <w:color w:val="FF0000"/>
                <w:sz w:val="24"/>
              </w:rPr>
            </w:pPr>
            <w:r w:rsidRPr="00C855D5">
              <w:rPr>
                <w:iCs/>
                <w:color w:val="000000" w:themeColor="text1"/>
                <w:sz w:val="24"/>
              </w:rPr>
              <w:t>Partener proiect</w:t>
            </w:r>
          </w:p>
        </w:tc>
      </w:tr>
      <w:tr w:rsidR="00620E20" w14:paraId="7E553D99" w14:textId="77777777" w:rsidTr="00FD69A3">
        <w:tc>
          <w:tcPr>
            <w:tcW w:w="5211" w:type="dxa"/>
          </w:tcPr>
          <w:p w14:paraId="70146A42" w14:textId="77777777" w:rsidR="00620E20" w:rsidRPr="00C855D5" w:rsidRDefault="00620E20" w:rsidP="00FD69A3">
            <w:pPr>
              <w:spacing w:before="0" w:after="0"/>
              <w:rPr>
                <w:b/>
                <w:sz w:val="24"/>
              </w:rPr>
            </w:pPr>
          </w:p>
        </w:tc>
        <w:tc>
          <w:tcPr>
            <w:tcW w:w="4611" w:type="dxa"/>
          </w:tcPr>
          <w:p w14:paraId="5A3D5791" w14:textId="77777777" w:rsidR="00620E20" w:rsidRPr="00C855D5" w:rsidRDefault="00620E20" w:rsidP="00C855D5">
            <w:pPr>
              <w:spacing w:before="0" w:after="0"/>
              <w:jc w:val="center"/>
              <w:rPr>
                <w:i/>
                <w:iCs/>
                <w:color w:val="FF0000"/>
                <w:sz w:val="24"/>
              </w:rPr>
            </w:pPr>
          </w:p>
        </w:tc>
      </w:tr>
      <w:tr w:rsidR="00AF7628" w14:paraId="78BAE82E" w14:textId="77777777" w:rsidTr="00FD69A3">
        <w:tc>
          <w:tcPr>
            <w:tcW w:w="5211" w:type="dxa"/>
          </w:tcPr>
          <w:p w14:paraId="27291450" w14:textId="77777777" w:rsidR="00FD69A3" w:rsidRPr="00C855D5" w:rsidRDefault="00FD69A3" w:rsidP="00FD69A3">
            <w:pPr>
              <w:spacing w:before="0" w:after="0"/>
              <w:jc w:val="center"/>
              <w:rPr>
                <w:i/>
                <w:iCs/>
                <w:color w:val="FF0000"/>
                <w:sz w:val="24"/>
              </w:rPr>
            </w:pPr>
            <w:r w:rsidRPr="00C855D5">
              <w:rPr>
                <w:i/>
                <w:iCs/>
                <w:color w:val="FF0000"/>
                <w:sz w:val="24"/>
              </w:rPr>
              <w:t>[Funcție]</w:t>
            </w:r>
          </w:p>
          <w:p w14:paraId="6DFD131B" w14:textId="77777777" w:rsidR="00FD69A3" w:rsidRDefault="00FD69A3" w:rsidP="00FD69A3">
            <w:pPr>
              <w:spacing w:before="0" w:after="0"/>
              <w:jc w:val="center"/>
              <w:rPr>
                <w:i/>
                <w:iCs/>
                <w:color w:val="FF0000"/>
                <w:sz w:val="24"/>
              </w:rPr>
            </w:pPr>
          </w:p>
          <w:p w14:paraId="20D2EF0B" w14:textId="77777777" w:rsidR="00FD69A3" w:rsidRPr="00C855D5" w:rsidRDefault="00FD69A3" w:rsidP="00FD69A3">
            <w:pPr>
              <w:spacing w:before="0" w:after="0"/>
              <w:jc w:val="center"/>
              <w:rPr>
                <w:i/>
                <w:iCs/>
                <w:color w:val="FF0000"/>
                <w:sz w:val="24"/>
              </w:rPr>
            </w:pPr>
            <w:r w:rsidRPr="00C855D5">
              <w:rPr>
                <w:i/>
                <w:iCs/>
                <w:color w:val="FF0000"/>
                <w:sz w:val="24"/>
              </w:rPr>
              <w:t>[Prenume Nume]</w:t>
            </w:r>
          </w:p>
          <w:p w14:paraId="572932C4" w14:textId="77777777" w:rsidR="00FD69A3" w:rsidRDefault="00FD69A3" w:rsidP="00FD69A3">
            <w:pPr>
              <w:spacing w:before="0" w:after="0"/>
              <w:jc w:val="center"/>
              <w:rPr>
                <w:i/>
                <w:iCs/>
                <w:color w:val="FF0000"/>
                <w:sz w:val="24"/>
              </w:rPr>
            </w:pPr>
          </w:p>
          <w:p w14:paraId="628D64C4" w14:textId="60094FF7" w:rsidR="00FD69A3" w:rsidRPr="00FD69A3" w:rsidRDefault="00FD69A3" w:rsidP="00FD69A3">
            <w:pPr>
              <w:spacing w:before="0" w:after="0"/>
              <w:jc w:val="center"/>
              <w:rPr>
                <w:i/>
                <w:iCs/>
                <w:color w:val="FF0000"/>
                <w:sz w:val="24"/>
              </w:rPr>
            </w:pPr>
            <w:r>
              <w:rPr>
                <w:i/>
                <w:iCs/>
                <w:color w:val="FF0000"/>
                <w:sz w:val="24"/>
              </w:rPr>
              <w:t xml:space="preserve">Ministerul </w:t>
            </w:r>
            <w:del w:id="6" w:author="Gabriela Popescu" w:date="2018-04-24T09:11:00Z">
              <w:r w:rsidDel="002C3E97">
                <w:rPr>
                  <w:i/>
                  <w:iCs/>
                  <w:color w:val="FF0000"/>
                  <w:sz w:val="24"/>
                </w:rPr>
                <w:delText xml:space="preserve">Dezvoltării Regionale, Administrației Publice și </w:delText>
              </w:r>
            </w:del>
            <w:r>
              <w:rPr>
                <w:i/>
                <w:iCs/>
                <w:color w:val="FF0000"/>
                <w:sz w:val="24"/>
              </w:rPr>
              <w:t>Fondurilor Europene</w:t>
            </w:r>
          </w:p>
          <w:p w14:paraId="655F8BB1" w14:textId="77777777" w:rsidR="00620E20" w:rsidRPr="00C855D5" w:rsidRDefault="00620E20" w:rsidP="00C855D5">
            <w:pPr>
              <w:spacing w:before="0" w:after="0"/>
              <w:jc w:val="center"/>
              <w:rPr>
                <w:b/>
                <w:noProof/>
                <w:sz w:val="24"/>
              </w:rPr>
            </w:pPr>
            <w:r w:rsidRPr="00C855D5">
              <w:rPr>
                <w:b/>
                <w:sz w:val="24"/>
              </w:rPr>
              <w:t>Data</w:t>
            </w:r>
          </w:p>
        </w:tc>
        <w:tc>
          <w:tcPr>
            <w:tcW w:w="4611" w:type="dxa"/>
          </w:tcPr>
          <w:p w14:paraId="1D7EF300" w14:textId="77777777" w:rsidR="00AF7628" w:rsidRPr="00C855D5" w:rsidRDefault="00AF7628" w:rsidP="00C855D5">
            <w:pPr>
              <w:spacing w:before="0" w:after="0"/>
              <w:jc w:val="center"/>
              <w:rPr>
                <w:i/>
                <w:iCs/>
                <w:color w:val="FF0000"/>
                <w:sz w:val="24"/>
              </w:rPr>
            </w:pPr>
            <w:r w:rsidRPr="00C855D5">
              <w:rPr>
                <w:i/>
                <w:iCs/>
                <w:color w:val="FF0000"/>
                <w:sz w:val="24"/>
              </w:rPr>
              <w:t>[Funcție]</w:t>
            </w:r>
          </w:p>
          <w:p w14:paraId="2A3CF77B" w14:textId="77777777" w:rsidR="00C855D5" w:rsidRDefault="00C855D5" w:rsidP="00C855D5">
            <w:pPr>
              <w:spacing w:before="0" w:after="0"/>
              <w:jc w:val="center"/>
              <w:rPr>
                <w:i/>
                <w:iCs/>
                <w:color w:val="FF0000"/>
                <w:sz w:val="24"/>
              </w:rPr>
            </w:pPr>
          </w:p>
          <w:p w14:paraId="7FEEF129" w14:textId="77777777" w:rsidR="00AF7628" w:rsidRPr="00C855D5" w:rsidRDefault="00AF7628" w:rsidP="00C855D5">
            <w:pPr>
              <w:spacing w:before="0" w:after="0"/>
              <w:jc w:val="center"/>
              <w:rPr>
                <w:i/>
                <w:iCs/>
                <w:color w:val="FF0000"/>
                <w:sz w:val="24"/>
              </w:rPr>
            </w:pPr>
            <w:r w:rsidRPr="00C855D5">
              <w:rPr>
                <w:i/>
                <w:iCs/>
                <w:color w:val="FF0000"/>
                <w:sz w:val="24"/>
              </w:rPr>
              <w:t>[Prenume Nume]</w:t>
            </w:r>
          </w:p>
          <w:p w14:paraId="0CA6BD0A" w14:textId="77777777" w:rsidR="00C855D5" w:rsidRDefault="00C855D5" w:rsidP="00C855D5">
            <w:pPr>
              <w:spacing w:before="0" w:after="0"/>
              <w:jc w:val="center"/>
              <w:rPr>
                <w:i/>
                <w:iCs/>
                <w:color w:val="FF0000"/>
                <w:sz w:val="24"/>
              </w:rPr>
            </w:pPr>
          </w:p>
          <w:p w14:paraId="73AEE7F2" w14:textId="77777777" w:rsidR="00C855D5" w:rsidRDefault="00AF7628" w:rsidP="00C855D5">
            <w:pPr>
              <w:spacing w:before="0" w:after="0"/>
              <w:jc w:val="center"/>
              <w:rPr>
                <w:b/>
                <w:sz w:val="24"/>
              </w:rPr>
            </w:pPr>
            <w:r w:rsidRPr="00C855D5">
              <w:rPr>
                <w:i/>
                <w:iCs/>
                <w:color w:val="FF0000"/>
                <w:sz w:val="24"/>
              </w:rPr>
              <w:t>[</w:t>
            </w:r>
            <w:r w:rsidR="00816C42">
              <w:rPr>
                <w:i/>
                <w:iCs/>
                <w:color w:val="FF0000"/>
                <w:sz w:val="24"/>
              </w:rPr>
              <w:t>Partener</w:t>
            </w:r>
            <w:r w:rsidRPr="00C855D5">
              <w:rPr>
                <w:i/>
                <w:iCs/>
                <w:color w:val="FF0000"/>
                <w:sz w:val="24"/>
              </w:rPr>
              <w:t>]</w:t>
            </w:r>
          </w:p>
          <w:p w14:paraId="18051B6A" w14:textId="77777777" w:rsidR="00C855D5" w:rsidRDefault="00C855D5" w:rsidP="00C855D5">
            <w:pPr>
              <w:spacing w:before="0" w:after="0"/>
              <w:jc w:val="center"/>
              <w:rPr>
                <w:b/>
                <w:sz w:val="24"/>
              </w:rPr>
            </w:pPr>
          </w:p>
          <w:p w14:paraId="16F96596" w14:textId="77777777" w:rsidR="00620E20" w:rsidRPr="00C855D5" w:rsidRDefault="00620E20" w:rsidP="00C855D5">
            <w:pPr>
              <w:spacing w:before="0" w:after="0"/>
              <w:jc w:val="center"/>
              <w:rPr>
                <w:b/>
                <w:noProof/>
                <w:sz w:val="24"/>
              </w:rPr>
            </w:pPr>
            <w:r w:rsidRPr="00C855D5">
              <w:rPr>
                <w:b/>
                <w:sz w:val="24"/>
              </w:rPr>
              <w:t>Data</w:t>
            </w:r>
          </w:p>
        </w:tc>
      </w:tr>
      <w:tr w:rsidR="00AF7628" w14:paraId="2C1ABF42" w14:textId="77777777" w:rsidTr="00FD69A3">
        <w:tc>
          <w:tcPr>
            <w:tcW w:w="5211" w:type="dxa"/>
          </w:tcPr>
          <w:p w14:paraId="356A31DC" w14:textId="77777777" w:rsidR="00AF7628" w:rsidRDefault="00AF7628">
            <w:pPr>
              <w:spacing w:after="0"/>
              <w:jc w:val="center"/>
              <w:rPr>
                <w:b/>
                <w:noProof/>
                <w:szCs w:val="20"/>
              </w:rPr>
            </w:pPr>
          </w:p>
        </w:tc>
        <w:tc>
          <w:tcPr>
            <w:tcW w:w="4611" w:type="dxa"/>
          </w:tcPr>
          <w:p w14:paraId="46079638" w14:textId="77777777" w:rsidR="00AF7628" w:rsidRDefault="00AF7628" w:rsidP="000B71EF">
            <w:pPr>
              <w:spacing w:after="0"/>
              <w:jc w:val="center"/>
              <w:rPr>
                <w:b/>
                <w:noProof/>
                <w:szCs w:val="20"/>
              </w:rPr>
            </w:pPr>
          </w:p>
        </w:tc>
      </w:tr>
    </w:tbl>
    <w:p w14:paraId="19280372" w14:textId="77777777" w:rsidR="00F80587" w:rsidRDefault="00F80587" w:rsidP="00F80587"/>
    <w:sectPr w:rsidR="00F80587" w:rsidSect="003A7A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01257C" w14:textId="77777777" w:rsidR="002D6C81" w:rsidRDefault="002D6C81" w:rsidP="00F80587">
      <w:pPr>
        <w:spacing w:before="0" w:after="0"/>
      </w:pPr>
      <w:r>
        <w:separator/>
      </w:r>
    </w:p>
  </w:endnote>
  <w:endnote w:type="continuationSeparator" w:id="0">
    <w:p w14:paraId="2CFE75C2" w14:textId="77777777" w:rsidR="002D6C81" w:rsidRDefault="002D6C81" w:rsidP="00F8058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A1577E" w14:textId="77777777" w:rsidR="002D6C81" w:rsidRDefault="002D6C81" w:rsidP="00F80587">
      <w:pPr>
        <w:spacing w:before="0" w:after="0"/>
      </w:pPr>
      <w:r>
        <w:separator/>
      </w:r>
    </w:p>
  </w:footnote>
  <w:footnote w:type="continuationSeparator" w:id="0">
    <w:p w14:paraId="597D7DF3" w14:textId="77777777" w:rsidR="002D6C81" w:rsidRDefault="002D6C81" w:rsidP="00F80587">
      <w:pPr>
        <w:spacing w:before="0" w:after="0"/>
      </w:pPr>
      <w:r>
        <w:continuationSeparator/>
      </w:r>
    </w:p>
  </w:footnote>
  <w:footnote w:id="1">
    <w:p w14:paraId="7E3218CE" w14:textId="77777777" w:rsidR="000B71EF" w:rsidRPr="006371C0" w:rsidRDefault="000B71EF" w:rsidP="00F80587">
      <w:pPr>
        <w:pStyle w:val="FootnoteText"/>
      </w:pPr>
      <w:r>
        <w:rPr>
          <w:rStyle w:val="FootnoteReference"/>
        </w:rPr>
        <w:footnoteRef/>
      </w:r>
      <w:r>
        <w:t xml:space="preserve"> </w:t>
      </w:r>
      <w:r w:rsidRPr="004D187E">
        <w:rPr>
          <w:rFonts w:ascii="Calibri" w:hAnsi="Calibri"/>
        </w:rPr>
        <w:t>Codul fiscal sau codul TVA, după caz</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D6E43"/>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21AA1D09"/>
    <w:multiLevelType w:val="hybridMultilevel"/>
    <w:tmpl w:val="222EC09A"/>
    <w:lvl w:ilvl="0" w:tplc="D576B5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293CFB"/>
    <w:multiLevelType w:val="multilevel"/>
    <w:tmpl w:val="68560B02"/>
    <w:lvl w:ilvl="0">
      <w:start w:val="1"/>
      <w:numFmt w:val="decimal"/>
      <w:pStyle w:val="Heading5"/>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2F3B30D1"/>
    <w:multiLevelType w:val="hybridMultilevel"/>
    <w:tmpl w:val="16006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368E1B07"/>
    <w:multiLevelType w:val="hybridMultilevel"/>
    <w:tmpl w:val="55D2C2F2"/>
    <w:lvl w:ilvl="0" w:tplc="461C26AC">
      <w:start w:val="1"/>
      <w:numFmt w:val="decimal"/>
      <w:lvlText w:val="%1."/>
      <w:lvlJc w:val="left"/>
      <w:pPr>
        <w:tabs>
          <w:tab w:val="num" w:pos="720"/>
        </w:tabs>
        <w:ind w:left="720" w:hanging="360"/>
      </w:pPr>
      <w:rPr>
        <w:rFonts w:hint="default"/>
        <w:color w:val="auto"/>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75444F8"/>
    <w:multiLevelType w:val="hybridMultilevel"/>
    <w:tmpl w:val="2DC8A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B010C1"/>
    <w:multiLevelType w:val="hybridMultilevel"/>
    <w:tmpl w:val="CD50FA7A"/>
    <w:lvl w:ilvl="0" w:tplc="0418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C1837EB"/>
    <w:multiLevelType w:val="hybridMultilevel"/>
    <w:tmpl w:val="66AA0EEA"/>
    <w:lvl w:ilvl="0" w:tplc="A072CC84">
      <w:start w:val="1"/>
      <w:numFmt w:val="decimal"/>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9">
    <w:nsid w:val="4AB67792"/>
    <w:multiLevelType w:val="hybridMultilevel"/>
    <w:tmpl w:val="F9CE0632"/>
    <w:lvl w:ilvl="0" w:tplc="B980167A">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10">
    <w:nsid w:val="4DD11475"/>
    <w:multiLevelType w:val="multilevel"/>
    <w:tmpl w:val="4C281FE8"/>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51B7186F"/>
    <w:multiLevelType w:val="hybridMultilevel"/>
    <w:tmpl w:val="CB284C5A"/>
    <w:lvl w:ilvl="0" w:tplc="45788B5C">
      <w:start w:val="2"/>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52217805"/>
    <w:multiLevelType w:val="hybridMultilevel"/>
    <w:tmpl w:val="1186A70E"/>
    <w:lvl w:ilvl="0" w:tplc="FAB2490E">
      <w:start w:val="1"/>
      <w:numFmt w:val="decimal"/>
      <w:lvlText w:val="%1."/>
      <w:lvlJc w:val="left"/>
      <w:pPr>
        <w:ind w:left="502" w:hanging="360"/>
      </w:pPr>
      <w:rPr>
        <w:rFonts w:hint="default"/>
      </w:rPr>
    </w:lvl>
    <w:lvl w:ilvl="1" w:tplc="04180019">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13">
    <w:nsid w:val="54B85D6B"/>
    <w:multiLevelType w:val="hybridMultilevel"/>
    <w:tmpl w:val="28CA2D74"/>
    <w:lvl w:ilvl="0" w:tplc="9AAA050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5C057BF7"/>
    <w:multiLevelType w:val="hybridMultilevel"/>
    <w:tmpl w:val="F3E40286"/>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61554D43"/>
    <w:multiLevelType w:val="hybridMultilevel"/>
    <w:tmpl w:val="6E2E613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07B6D67"/>
    <w:multiLevelType w:val="hybridMultilevel"/>
    <w:tmpl w:val="C824B3AE"/>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17">
    <w:nsid w:val="74F76647"/>
    <w:multiLevelType w:val="hybridMultilevel"/>
    <w:tmpl w:val="878EE9BA"/>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8">
    <w:nsid w:val="75075C37"/>
    <w:multiLevelType w:val="hybridMultilevel"/>
    <w:tmpl w:val="C824B3AE"/>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19">
    <w:nsid w:val="7563357B"/>
    <w:multiLevelType w:val="hybridMultilevel"/>
    <w:tmpl w:val="D84A4700"/>
    <w:lvl w:ilvl="0" w:tplc="99F8536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nsid w:val="7A612435"/>
    <w:multiLevelType w:val="hybridMultilevel"/>
    <w:tmpl w:val="67B64018"/>
    <w:lvl w:ilvl="0" w:tplc="80884D40">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4"/>
  </w:num>
  <w:num w:numId="2">
    <w:abstractNumId w:val="10"/>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0"/>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0"/>
  </w:num>
  <w:num w:numId="10">
    <w:abstractNumId w:val="10"/>
  </w:num>
  <w:num w:numId="11">
    <w:abstractNumId w:val="10"/>
  </w:num>
  <w:num w:numId="12">
    <w:abstractNumId w:val="8"/>
  </w:num>
  <w:num w:numId="13">
    <w:abstractNumId w:val="9"/>
  </w:num>
  <w:num w:numId="14">
    <w:abstractNumId w:val="19"/>
  </w:num>
  <w:num w:numId="15">
    <w:abstractNumId w:val="20"/>
  </w:num>
  <w:num w:numId="16">
    <w:abstractNumId w:val="11"/>
  </w:num>
  <w:num w:numId="17">
    <w:abstractNumId w:val="7"/>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num>
  <w:num w:numId="20">
    <w:abstractNumId w:val="10"/>
  </w:num>
  <w:num w:numId="21">
    <w:abstractNumId w:val="10"/>
  </w:num>
  <w:num w:numId="22">
    <w:abstractNumId w:val="10"/>
  </w:num>
  <w:num w:numId="23">
    <w:abstractNumId w:val="10"/>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4"/>
  </w:num>
  <w:num w:numId="26">
    <w:abstractNumId w:val="12"/>
  </w:num>
  <w:num w:numId="27">
    <w:abstractNumId w:val="10"/>
  </w:num>
  <w:num w:numId="28">
    <w:abstractNumId w:val="18"/>
  </w:num>
  <w:num w:numId="29">
    <w:abstractNumId w:val="6"/>
  </w:num>
  <w:num w:numId="30">
    <w:abstractNumId w:val="1"/>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5"/>
  </w:num>
  <w:num w:numId="34">
    <w:abstractNumId w:val="15"/>
  </w:num>
  <w:num w:numId="35">
    <w:abstractNumId w:val="2"/>
  </w:num>
  <w:num w:numId="36">
    <w:abstractNumId w:val="2"/>
  </w:num>
  <w:num w:numId="3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587"/>
    <w:rsid w:val="00005DFE"/>
    <w:rsid w:val="0002746C"/>
    <w:rsid w:val="00042541"/>
    <w:rsid w:val="000657DA"/>
    <w:rsid w:val="00071C50"/>
    <w:rsid w:val="000749E0"/>
    <w:rsid w:val="00097473"/>
    <w:rsid w:val="000A08A4"/>
    <w:rsid w:val="000A0965"/>
    <w:rsid w:val="000A418D"/>
    <w:rsid w:val="000B222D"/>
    <w:rsid w:val="000B480B"/>
    <w:rsid w:val="000B71EF"/>
    <w:rsid w:val="000C2D39"/>
    <w:rsid w:val="000C5E0D"/>
    <w:rsid w:val="000E666B"/>
    <w:rsid w:val="000F1937"/>
    <w:rsid w:val="00100530"/>
    <w:rsid w:val="0010065E"/>
    <w:rsid w:val="00112F4F"/>
    <w:rsid w:val="0012282F"/>
    <w:rsid w:val="001273C8"/>
    <w:rsid w:val="00132114"/>
    <w:rsid w:val="00170C3F"/>
    <w:rsid w:val="001753A7"/>
    <w:rsid w:val="00187271"/>
    <w:rsid w:val="00193B76"/>
    <w:rsid w:val="001A11F8"/>
    <w:rsid w:val="001E0251"/>
    <w:rsid w:val="001F1C73"/>
    <w:rsid w:val="00234004"/>
    <w:rsid w:val="0023414E"/>
    <w:rsid w:val="0024053C"/>
    <w:rsid w:val="0024356A"/>
    <w:rsid w:val="00257C89"/>
    <w:rsid w:val="00264D33"/>
    <w:rsid w:val="0026794A"/>
    <w:rsid w:val="00270393"/>
    <w:rsid w:val="00285126"/>
    <w:rsid w:val="002B3FBA"/>
    <w:rsid w:val="002C24EC"/>
    <w:rsid w:val="002C3E97"/>
    <w:rsid w:val="002D6C81"/>
    <w:rsid w:val="002D6D0E"/>
    <w:rsid w:val="002E5615"/>
    <w:rsid w:val="002F247B"/>
    <w:rsid w:val="002F5AEE"/>
    <w:rsid w:val="003010F6"/>
    <w:rsid w:val="00323C98"/>
    <w:rsid w:val="0033568D"/>
    <w:rsid w:val="0034278B"/>
    <w:rsid w:val="003541E0"/>
    <w:rsid w:val="00362B28"/>
    <w:rsid w:val="00365867"/>
    <w:rsid w:val="0036711A"/>
    <w:rsid w:val="0037491F"/>
    <w:rsid w:val="003879BC"/>
    <w:rsid w:val="00395A72"/>
    <w:rsid w:val="003965B7"/>
    <w:rsid w:val="003A7AD7"/>
    <w:rsid w:val="003B4E39"/>
    <w:rsid w:val="003E352E"/>
    <w:rsid w:val="00402CFA"/>
    <w:rsid w:val="004161E2"/>
    <w:rsid w:val="00444D34"/>
    <w:rsid w:val="00446491"/>
    <w:rsid w:val="00451DCD"/>
    <w:rsid w:val="00462A8A"/>
    <w:rsid w:val="00480598"/>
    <w:rsid w:val="00481575"/>
    <w:rsid w:val="00481859"/>
    <w:rsid w:val="0048517C"/>
    <w:rsid w:val="004966F0"/>
    <w:rsid w:val="004A4CDA"/>
    <w:rsid w:val="004B1746"/>
    <w:rsid w:val="004B2FC2"/>
    <w:rsid w:val="004B6F96"/>
    <w:rsid w:val="004D12DE"/>
    <w:rsid w:val="004D6206"/>
    <w:rsid w:val="00501865"/>
    <w:rsid w:val="005037A8"/>
    <w:rsid w:val="005069A1"/>
    <w:rsid w:val="00514DF3"/>
    <w:rsid w:val="00516A48"/>
    <w:rsid w:val="00546F3C"/>
    <w:rsid w:val="005500D3"/>
    <w:rsid w:val="00564408"/>
    <w:rsid w:val="005662CF"/>
    <w:rsid w:val="00567BE0"/>
    <w:rsid w:val="00570079"/>
    <w:rsid w:val="0058416A"/>
    <w:rsid w:val="005A75AF"/>
    <w:rsid w:val="005D2714"/>
    <w:rsid w:val="005F1518"/>
    <w:rsid w:val="005F71DB"/>
    <w:rsid w:val="0060773C"/>
    <w:rsid w:val="006132B4"/>
    <w:rsid w:val="00620E20"/>
    <w:rsid w:val="00633DE1"/>
    <w:rsid w:val="00650D72"/>
    <w:rsid w:val="00653147"/>
    <w:rsid w:val="00661564"/>
    <w:rsid w:val="0066279E"/>
    <w:rsid w:val="006A2CD9"/>
    <w:rsid w:val="006A7DC3"/>
    <w:rsid w:val="006B0FC3"/>
    <w:rsid w:val="006B4246"/>
    <w:rsid w:val="006D19DB"/>
    <w:rsid w:val="006D1A39"/>
    <w:rsid w:val="006D7007"/>
    <w:rsid w:val="006D7240"/>
    <w:rsid w:val="006E20F5"/>
    <w:rsid w:val="006F2730"/>
    <w:rsid w:val="006F4D0E"/>
    <w:rsid w:val="006F610D"/>
    <w:rsid w:val="00700F2D"/>
    <w:rsid w:val="007105E8"/>
    <w:rsid w:val="00722301"/>
    <w:rsid w:val="007252BD"/>
    <w:rsid w:val="00725E52"/>
    <w:rsid w:val="00734E7B"/>
    <w:rsid w:val="00747F6C"/>
    <w:rsid w:val="00763FEA"/>
    <w:rsid w:val="00792F5B"/>
    <w:rsid w:val="00793608"/>
    <w:rsid w:val="007950D0"/>
    <w:rsid w:val="00796BBD"/>
    <w:rsid w:val="007B553B"/>
    <w:rsid w:val="007C18ED"/>
    <w:rsid w:val="007D40B8"/>
    <w:rsid w:val="007E5FB1"/>
    <w:rsid w:val="00816C42"/>
    <w:rsid w:val="008263D8"/>
    <w:rsid w:val="008377AD"/>
    <w:rsid w:val="00844D6F"/>
    <w:rsid w:val="00854F38"/>
    <w:rsid w:val="00860978"/>
    <w:rsid w:val="008839A9"/>
    <w:rsid w:val="008968CE"/>
    <w:rsid w:val="00896F56"/>
    <w:rsid w:val="008B1F88"/>
    <w:rsid w:val="008B1FDF"/>
    <w:rsid w:val="008B3BC3"/>
    <w:rsid w:val="008B61FF"/>
    <w:rsid w:val="008B6979"/>
    <w:rsid w:val="008C1077"/>
    <w:rsid w:val="008C1A18"/>
    <w:rsid w:val="008E117F"/>
    <w:rsid w:val="008E27AD"/>
    <w:rsid w:val="008E4E4E"/>
    <w:rsid w:val="008F2062"/>
    <w:rsid w:val="008F3C40"/>
    <w:rsid w:val="00900BD0"/>
    <w:rsid w:val="00902758"/>
    <w:rsid w:val="009433AD"/>
    <w:rsid w:val="00945F7A"/>
    <w:rsid w:val="00947B0C"/>
    <w:rsid w:val="009752AC"/>
    <w:rsid w:val="009935AA"/>
    <w:rsid w:val="00993EB9"/>
    <w:rsid w:val="009A437F"/>
    <w:rsid w:val="009A4838"/>
    <w:rsid w:val="009A4B9A"/>
    <w:rsid w:val="009A6F23"/>
    <w:rsid w:val="009D659F"/>
    <w:rsid w:val="009D70D6"/>
    <w:rsid w:val="009E1BB7"/>
    <w:rsid w:val="009E2B66"/>
    <w:rsid w:val="009F09CB"/>
    <w:rsid w:val="009F1372"/>
    <w:rsid w:val="009F29C0"/>
    <w:rsid w:val="00A2662F"/>
    <w:rsid w:val="00A27769"/>
    <w:rsid w:val="00A36217"/>
    <w:rsid w:val="00A40FD3"/>
    <w:rsid w:val="00A4123E"/>
    <w:rsid w:val="00A447AC"/>
    <w:rsid w:val="00A452B9"/>
    <w:rsid w:val="00A559C7"/>
    <w:rsid w:val="00A73A23"/>
    <w:rsid w:val="00A8054E"/>
    <w:rsid w:val="00A842F6"/>
    <w:rsid w:val="00A8662B"/>
    <w:rsid w:val="00A9679C"/>
    <w:rsid w:val="00AB39EC"/>
    <w:rsid w:val="00AB3A1E"/>
    <w:rsid w:val="00AB4B1F"/>
    <w:rsid w:val="00AC2BE9"/>
    <w:rsid w:val="00AC58BD"/>
    <w:rsid w:val="00AF0883"/>
    <w:rsid w:val="00AF0A88"/>
    <w:rsid w:val="00AF7628"/>
    <w:rsid w:val="00B061FB"/>
    <w:rsid w:val="00B14B22"/>
    <w:rsid w:val="00B41E46"/>
    <w:rsid w:val="00B45718"/>
    <w:rsid w:val="00B4629D"/>
    <w:rsid w:val="00B555B6"/>
    <w:rsid w:val="00B66503"/>
    <w:rsid w:val="00B71BC9"/>
    <w:rsid w:val="00B720B6"/>
    <w:rsid w:val="00B75CD5"/>
    <w:rsid w:val="00B90622"/>
    <w:rsid w:val="00BA1493"/>
    <w:rsid w:val="00BA45F9"/>
    <w:rsid w:val="00BB0D4D"/>
    <w:rsid w:val="00BC24C4"/>
    <w:rsid w:val="00BC5B8D"/>
    <w:rsid w:val="00BE6318"/>
    <w:rsid w:val="00C13ADB"/>
    <w:rsid w:val="00C21E58"/>
    <w:rsid w:val="00C2704C"/>
    <w:rsid w:val="00C40361"/>
    <w:rsid w:val="00C475EC"/>
    <w:rsid w:val="00C5380B"/>
    <w:rsid w:val="00C66DCF"/>
    <w:rsid w:val="00C767E9"/>
    <w:rsid w:val="00C8054F"/>
    <w:rsid w:val="00C855D5"/>
    <w:rsid w:val="00CA0ECA"/>
    <w:rsid w:val="00CD3100"/>
    <w:rsid w:val="00CD3F26"/>
    <w:rsid w:val="00CE5590"/>
    <w:rsid w:val="00CF1134"/>
    <w:rsid w:val="00CF3F28"/>
    <w:rsid w:val="00D17386"/>
    <w:rsid w:val="00D55210"/>
    <w:rsid w:val="00D566EA"/>
    <w:rsid w:val="00D6301E"/>
    <w:rsid w:val="00D969D1"/>
    <w:rsid w:val="00DA49C7"/>
    <w:rsid w:val="00DC2AF6"/>
    <w:rsid w:val="00DD1978"/>
    <w:rsid w:val="00DD6A3F"/>
    <w:rsid w:val="00E13FD0"/>
    <w:rsid w:val="00E27DEB"/>
    <w:rsid w:val="00E33640"/>
    <w:rsid w:val="00E40051"/>
    <w:rsid w:val="00E5243C"/>
    <w:rsid w:val="00E5525A"/>
    <w:rsid w:val="00E6737F"/>
    <w:rsid w:val="00E7060D"/>
    <w:rsid w:val="00E7376B"/>
    <w:rsid w:val="00E73DD4"/>
    <w:rsid w:val="00E87754"/>
    <w:rsid w:val="00ED492F"/>
    <w:rsid w:val="00EF496E"/>
    <w:rsid w:val="00EF7D34"/>
    <w:rsid w:val="00F43D02"/>
    <w:rsid w:val="00F728E4"/>
    <w:rsid w:val="00F72B47"/>
    <w:rsid w:val="00F73AD5"/>
    <w:rsid w:val="00F80587"/>
    <w:rsid w:val="00FB6F96"/>
    <w:rsid w:val="00FC30B2"/>
    <w:rsid w:val="00FC5FDF"/>
    <w:rsid w:val="00FD69A3"/>
    <w:rsid w:val="00FF0F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16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587"/>
    <w:pPr>
      <w:spacing w:before="120" w:after="120" w:line="240" w:lineRule="auto"/>
    </w:pPr>
    <w:rPr>
      <w:rFonts w:ascii="Trebuchet MS" w:eastAsia="Times New Roman" w:hAnsi="Trebuchet MS" w:cs="Times New Roman"/>
      <w:sz w:val="20"/>
      <w:szCs w:val="24"/>
    </w:rPr>
  </w:style>
  <w:style w:type="paragraph" w:styleId="Heading5">
    <w:name w:val="heading 5"/>
    <w:basedOn w:val="Normal"/>
    <w:next w:val="Normal"/>
    <w:link w:val="Heading5Char"/>
    <w:qFormat/>
    <w:rsid w:val="00F80587"/>
    <w:pPr>
      <w:keepNext/>
      <w:numPr>
        <w:numId w:val="35"/>
      </w:numPr>
      <w:outlineLvl w:val="4"/>
    </w:pPr>
    <w:rPr>
      <w:b/>
      <w:bCs/>
    </w:rPr>
  </w:style>
  <w:style w:type="paragraph" w:styleId="Heading6">
    <w:name w:val="heading 6"/>
    <w:basedOn w:val="Normal"/>
    <w:next w:val="Normal"/>
    <w:link w:val="Heading6Char"/>
    <w:uiPriority w:val="9"/>
    <w:semiHidden/>
    <w:unhideWhenUsed/>
    <w:qFormat/>
    <w:rsid w:val="00F8058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F80587"/>
    <w:rPr>
      <w:rFonts w:ascii="Trebuchet MS" w:eastAsia="Times New Roman" w:hAnsi="Trebuchet MS" w:cs="Times New Roman"/>
      <w:b/>
      <w:bCs/>
      <w:sz w:val="20"/>
      <w:szCs w:val="24"/>
    </w:rPr>
  </w:style>
  <w:style w:type="paragraph" w:styleId="TOC1">
    <w:name w:val="toc 1"/>
    <w:basedOn w:val="Normal"/>
    <w:next w:val="Normal"/>
    <w:autoRedefine/>
    <w:semiHidden/>
    <w:rsid w:val="00F80587"/>
    <w:rPr>
      <w:rFonts w:ascii="Arial" w:hAnsi="Arial"/>
    </w:rPr>
  </w:style>
  <w:style w:type="paragraph" w:customStyle="1" w:styleId="instruct">
    <w:name w:val="instruct"/>
    <w:basedOn w:val="Normal"/>
    <w:rsid w:val="00F80587"/>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F80587"/>
    <w:pPr>
      <w:jc w:val="center"/>
    </w:pPr>
    <w:rPr>
      <w:b/>
      <w:bCs/>
    </w:rPr>
  </w:style>
  <w:style w:type="character" w:customStyle="1" w:styleId="TitleChar">
    <w:name w:val="Title Char"/>
    <w:basedOn w:val="DefaultParagraphFont"/>
    <w:link w:val="Title"/>
    <w:rsid w:val="00F80587"/>
    <w:rPr>
      <w:rFonts w:ascii="Trebuchet MS" w:eastAsia="Times New Roman" w:hAnsi="Trebuchet MS" w:cs="Times New Roman"/>
      <w:b/>
      <w:bCs/>
      <w:sz w:val="20"/>
      <w:szCs w:val="24"/>
    </w:rPr>
  </w:style>
  <w:style w:type="paragraph" w:styleId="FootnoteText">
    <w:name w:val="footnote text"/>
    <w:basedOn w:val="Normal"/>
    <w:link w:val="FootnoteTextChar"/>
    <w:rsid w:val="00F80587"/>
    <w:rPr>
      <w:szCs w:val="20"/>
    </w:rPr>
  </w:style>
  <w:style w:type="character" w:customStyle="1" w:styleId="FootnoteTextChar">
    <w:name w:val="Footnote Text Char"/>
    <w:basedOn w:val="DefaultParagraphFont"/>
    <w:link w:val="FootnoteText"/>
    <w:rsid w:val="00F80587"/>
    <w:rPr>
      <w:rFonts w:ascii="Trebuchet MS" w:eastAsia="Times New Roman" w:hAnsi="Trebuchet MS" w:cs="Times New Roman"/>
      <w:sz w:val="20"/>
      <w:szCs w:val="20"/>
    </w:rPr>
  </w:style>
  <w:style w:type="character" w:styleId="FootnoteReference">
    <w:name w:val="footnote reference"/>
    <w:rsid w:val="00F80587"/>
    <w:rPr>
      <w:vertAlign w:val="superscript"/>
    </w:rPr>
  </w:style>
  <w:style w:type="paragraph" w:styleId="ListParagraph">
    <w:name w:val="List Paragraph"/>
    <w:basedOn w:val="Normal"/>
    <w:uiPriority w:val="34"/>
    <w:qFormat/>
    <w:rsid w:val="00F80587"/>
    <w:pPr>
      <w:spacing w:before="0" w:after="200" w:line="276" w:lineRule="auto"/>
      <w:ind w:left="720"/>
      <w:contextualSpacing/>
    </w:pPr>
    <w:rPr>
      <w:rFonts w:ascii="Calibri" w:eastAsia="Calibri" w:hAnsi="Calibri" w:cs="Mangal"/>
      <w:sz w:val="22"/>
      <w:szCs w:val="22"/>
    </w:rPr>
  </w:style>
  <w:style w:type="character" w:customStyle="1" w:styleId="contact-street">
    <w:name w:val="contact-street"/>
    <w:basedOn w:val="DefaultParagraphFont"/>
    <w:rsid w:val="00F80587"/>
  </w:style>
  <w:style w:type="character" w:customStyle="1" w:styleId="Heading6Char">
    <w:name w:val="Heading 6 Char"/>
    <w:basedOn w:val="DefaultParagraphFont"/>
    <w:link w:val="Heading6"/>
    <w:uiPriority w:val="9"/>
    <w:semiHidden/>
    <w:rsid w:val="00F80587"/>
    <w:rPr>
      <w:rFonts w:asciiTheme="majorHAnsi" w:eastAsiaTheme="majorEastAsia" w:hAnsiTheme="majorHAnsi" w:cstheme="majorBidi"/>
      <w:i/>
      <w:iCs/>
      <w:color w:val="243F60" w:themeColor="accent1" w:themeShade="7F"/>
      <w:sz w:val="20"/>
      <w:szCs w:val="24"/>
    </w:rPr>
  </w:style>
  <w:style w:type="character" w:styleId="CommentReference">
    <w:name w:val="annotation reference"/>
    <w:basedOn w:val="DefaultParagraphFont"/>
    <w:uiPriority w:val="99"/>
    <w:semiHidden/>
    <w:unhideWhenUsed/>
    <w:rsid w:val="009935AA"/>
    <w:rPr>
      <w:sz w:val="16"/>
      <w:szCs w:val="16"/>
    </w:rPr>
  </w:style>
  <w:style w:type="paragraph" w:styleId="CommentText">
    <w:name w:val="annotation text"/>
    <w:basedOn w:val="Normal"/>
    <w:link w:val="CommentTextChar"/>
    <w:uiPriority w:val="99"/>
    <w:semiHidden/>
    <w:unhideWhenUsed/>
    <w:rsid w:val="009935AA"/>
    <w:rPr>
      <w:szCs w:val="20"/>
    </w:rPr>
  </w:style>
  <w:style w:type="character" w:customStyle="1" w:styleId="CommentTextChar">
    <w:name w:val="Comment Text Char"/>
    <w:basedOn w:val="DefaultParagraphFont"/>
    <w:link w:val="CommentText"/>
    <w:uiPriority w:val="99"/>
    <w:semiHidden/>
    <w:rsid w:val="009935AA"/>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9935AA"/>
    <w:rPr>
      <w:b/>
      <w:bCs/>
    </w:rPr>
  </w:style>
  <w:style w:type="character" w:customStyle="1" w:styleId="CommentSubjectChar">
    <w:name w:val="Comment Subject Char"/>
    <w:basedOn w:val="CommentTextChar"/>
    <w:link w:val="CommentSubject"/>
    <w:uiPriority w:val="99"/>
    <w:semiHidden/>
    <w:rsid w:val="009935AA"/>
    <w:rPr>
      <w:rFonts w:ascii="Trebuchet MS" w:eastAsia="Times New Roman" w:hAnsi="Trebuchet MS" w:cs="Times New Roman"/>
      <w:b/>
      <w:bCs/>
      <w:sz w:val="20"/>
      <w:szCs w:val="20"/>
    </w:rPr>
  </w:style>
  <w:style w:type="paragraph" w:styleId="BalloonText">
    <w:name w:val="Balloon Text"/>
    <w:basedOn w:val="Normal"/>
    <w:link w:val="BalloonTextChar"/>
    <w:uiPriority w:val="99"/>
    <w:semiHidden/>
    <w:unhideWhenUsed/>
    <w:rsid w:val="009935A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5AA"/>
    <w:rPr>
      <w:rFonts w:ascii="Tahoma" w:eastAsia="Times New Roman" w:hAnsi="Tahoma" w:cs="Tahoma"/>
      <w:sz w:val="16"/>
      <w:szCs w:val="16"/>
    </w:rPr>
  </w:style>
  <w:style w:type="paragraph" w:customStyle="1" w:styleId="Head2-Alin">
    <w:name w:val="Head2-Alin"/>
    <w:basedOn w:val="Normal"/>
    <w:rsid w:val="00AB4B1F"/>
    <w:pPr>
      <w:numPr>
        <w:ilvl w:val="1"/>
      </w:numPr>
      <w:tabs>
        <w:tab w:val="num" w:pos="502"/>
        <w:tab w:val="num" w:pos="2880"/>
      </w:tabs>
      <w:ind w:left="502" w:hanging="360"/>
      <w:jc w:val="both"/>
    </w:pPr>
  </w:style>
  <w:style w:type="paragraph" w:styleId="Revision">
    <w:name w:val="Revision"/>
    <w:hidden/>
    <w:uiPriority w:val="99"/>
    <w:semiHidden/>
    <w:rsid w:val="00AB4B1F"/>
    <w:pPr>
      <w:spacing w:after="0" w:line="240" w:lineRule="auto"/>
    </w:pPr>
    <w:rPr>
      <w:rFonts w:ascii="Trebuchet MS" w:eastAsia="Times New Roman" w:hAnsi="Trebuchet MS" w:cs="Times New Roman"/>
      <w:sz w:val="20"/>
      <w:szCs w:val="24"/>
    </w:rPr>
  </w:style>
  <w:style w:type="character" w:customStyle="1" w:styleId="FontStyle131">
    <w:name w:val="Font Style131"/>
    <w:rsid w:val="008B3BC3"/>
    <w:rPr>
      <w:rFonts w:ascii="Calibri" w:hAnsi="Calibri" w:cs="Calibri"/>
      <w:sz w:val="20"/>
      <w:szCs w:val="20"/>
    </w:rPr>
  </w:style>
  <w:style w:type="character" w:styleId="Strong">
    <w:name w:val="Strong"/>
    <w:basedOn w:val="DefaultParagraphFont"/>
    <w:uiPriority w:val="22"/>
    <w:qFormat/>
    <w:rsid w:val="006A7DC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587"/>
    <w:pPr>
      <w:spacing w:before="120" w:after="120" w:line="240" w:lineRule="auto"/>
    </w:pPr>
    <w:rPr>
      <w:rFonts w:ascii="Trebuchet MS" w:eastAsia="Times New Roman" w:hAnsi="Trebuchet MS" w:cs="Times New Roman"/>
      <w:sz w:val="20"/>
      <w:szCs w:val="24"/>
    </w:rPr>
  </w:style>
  <w:style w:type="paragraph" w:styleId="Heading5">
    <w:name w:val="heading 5"/>
    <w:basedOn w:val="Normal"/>
    <w:next w:val="Normal"/>
    <w:link w:val="Heading5Char"/>
    <w:qFormat/>
    <w:rsid w:val="00F80587"/>
    <w:pPr>
      <w:keepNext/>
      <w:numPr>
        <w:numId w:val="35"/>
      </w:numPr>
      <w:outlineLvl w:val="4"/>
    </w:pPr>
    <w:rPr>
      <w:b/>
      <w:bCs/>
    </w:rPr>
  </w:style>
  <w:style w:type="paragraph" w:styleId="Heading6">
    <w:name w:val="heading 6"/>
    <w:basedOn w:val="Normal"/>
    <w:next w:val="Normal"/>
    <w:link w:val="Heading6Char"/>
    <w:uiPriority w:val="9"/>
    <w:semiHidden/>
    <w:unhideWhenUsed/>
    <w:qFormat/>
    <w:rsid w:val="00F8058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F80587"/>
    <w:rPr>
      <w:rFonts w:ascii="Trebuchet MS" w:eastAsia="Times New Roman" w:hAnsi="Trebuchet MS" w:cs="Times New Roman"/>
      <w:b/>
      <w:bCs/>
      <w:sz w:val="20"/>
      <w:szCs w:val="24"/>
    </w:rPr>
  </w:style>
  <w:style w:type="paragraph" w:styleId="TOC1">
    <w:name w:val="toc 1"/>
    <w:basedOn w:val="Normal"/>
    <w:next w:val="Normal"/>
    <w:autoRedefine/>
    <w:semiHidden/>
    <w:rsid w:val="00F80587"/>
    <w:rPr>
      <w:rFonts w:ascii="Arial" w:hAnsi="Arial"/>
    </w:rPr>
  </w:style>
  <w:style w:type="paragraph" w:customStyle="1" w:styleId="instruct">
    <w:name w:val="instruct"/>
    <w:basedOn w:val="Normal"/>
    <w:rsid w:val="00F80587"/>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F80587"/>
    <w:pPr>
      <w:jc w:val="center"/>
    </w:pPr>
    <w:rPr>
      <w:b/>
      <w:bCs/>
    </w:rPr>
  </w:style>
  <w:style w:type="character" w:customStyle="1" w:styleId="TitleChar">
    <w:name w:val="Title Char"/>
    <w:basedOn w:val="DefaultParagraphFont"/>
    <w:link w:val="Title"/>
    <w:rsid w:val="00F80587"/>
    <w:rPr>
      <w:rFonts w:ascii="Trebuchet MS" w:eastAsia="Times New Roman" w:hAnsi="Trebuchet MS" w:cs="Times New Roman"/>
      <w:b/>
      <w:bCs/>
      <w:sz w:val="20"/>
      <w:szCs w:val="24"/>
    </w:rPr>
  </w:style>
  <w:style w:type="paragraph" w:styleId="FootnoteText">
    <w:name w:val="footnote text"/>
    <w:basedOn w:val="Normal"/>
    <w:link w:val="FootnoteTextChar"/>
    <w:rsid w:val="00F80587"/>
    <w:rPr>
      <w:szCs w:val="20"/>
    </w:rPr>
  </w:style>
  <w:style w:type="character" w:customStyle="1" w:styleId="FootnoteTextChar">
    <w:name w:val="Footnote Text Char"/>
    <w:basedOn w:val="DefaultParagraphFont"/>
    <w:link w:val="FootnoteText"/>
    <w:rsid w:val="00F80587"/>
    <w:rPr>
      <w:rFonts w:ascii="Trebuchet MS" w:eastAsia="Times New Roman" w:hAnsi="Trebuchet MS" w:cs="Times New Roman"/>
      <w:sz w:val="20"/>
      <w:szCs w:val="20"/>
    </w:rPr>
  </w:style>
  <w:style w:type="character" w:styleId="FootnoteReference">
    <w:name w:val="footnote reference"/>
    <w:rsid w:val="00F80587"/>
    <w:rPr>
      <w:vertAlign w:val="superscript"/>
    </w:rPr>
  </w:style>
  <w:style w:type="paragraph" w:styleId="ListParagraph">
    <w:name w:val="List Paragraph"/>
    <w:basedOn w:val="Normal"/>
    <w:uiPriority w:val="34"/>
    <w:qFormat/>
    <w:rsid w:val="00F80587"/>
    <w:pPr>
      <w:spacing w:before="0" w:after="200" w:line="276" w:lineRule="auto"/>
      <w:ind w:left="720"/>
      <w:contextualSpacing/>
    </w:pPr>
    <w:rPr>
      <w:rFonts w:ascii="Calibri" w:eastAsia="Calibri" w:hAnsi="Calibri" w:cs="Mangal"/>
      <w:sz w:val="22"/>
      <w:szCs w:val="22"/>
    </w:rPr>
  </w:style>
  <w:style w:type="character" w:customStyle="1" w:styleId="contact-street">
    <w:name w:val="contact-street"/>
    <w:basedOn w:val="DefaultParagraphFont"/>
    <w:rsid w:val="00F80587"/>
  </w:style>
  <w:style w:type="character" w:customStyle="1" w:styleId="Heading6Char">
    <w:name w:val="Heading 6 Char"/>
    <w:basedOn w:val="DefaultParagraphFont"/>
    <w:link w:val="Heading6"/>
    <w:uiPriority w:val="9"/>
    <w:semiHidden/>
    <w:rsid w:val="00F80587"/>
    <w:rPr>
      <w:rFonts w:asciiTheme="majorHAnsi" w:eastAsiaTheme="majorEastAsia" w:hAnsiTheme="majorHAnsi" w:cstheme="majorBidi"/>
      <w:i/>
      <w:iCs/>
      <w:color w:val="243F60" w:themeColor="accent1" w:themeShade="7F"/>
      <w:sz w:val="20"/>
      <w:szCs w:val="24"/>
    </w:rPr>
  </w:style>
  <w:style w:type="character" w:styleId="CommentReference">
    <w:name w:val="annotation reference"/>
    <w:basedOn w:val="DefaultParagraphFont"/>
    <w:uiPriority w:val="99"/>
    <w:semiHidden/>
    <w:unhideWhenUsed/>
    <w:rsid w:val="009935AA"/>
    <w:rPr>
      <w:sz w:val="16"/>
      <w:szCs w:val="16"/>
    </w:rPr>
  </w:style>
  <w:style w:type="paragraph" w:styleId="CommentText">
    <w:name w:val="annotation text"/>
    <w:basedOn w:val="Normal"/>
    <w:link w:val="CommentTextChar"/>
    <w:uiPriority w:val="99"/>
    <w:semiHidden/>
    <w:unhideWhenUsed/>
    <w:rsid w:val="009935AA"/>
    <w:rPr>
      <w:szCs w:val="20"/>
    </w:rPr>
  </w:style>
  <w:style w:type="character" w:customStyle="1" w:styleId="CommentTextChar">
    <w:name w:val="Comment Text Char"/>
    <w:basedOn w:val="DefaultParagraphFont"/>
    <w:link w:val="CommentText"/>
    <w:uiPriority w:val="99"/>
    <w:semiHidden/>
    <w:rsid w:val="009935AA"/>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9935AA"/>
    <w:rPr>
      <w:b/>
      <w:bCs/>
    </w:rPr>
  </w:style>
  <w:style w:type="character" w:customStyle="1" w:styleId="CommentSubjectChar">
    <w:name w:val="Comment Subject Char"/>
    <w:basedOn w:val="CommentTextChar"/>
    <w:link w:val="CommentSubject"/>
    <w:uiPriority w:val="99"/>
    <w:semiHidden/>
    <w:rsid w:val="009935AA"/>
    <w:rPr>
      <w:rFonts w:ascii="Trebuchet MS" w:eastAsia="Times New Roman" w:hAnsi="Trebuchet MS" w:cs="Times New Roman"/>
      <w:b/>
      <w:bCs/>
      <w:sz w:val="20"/>
      <w:szCs w:val="20"/>
    </w:rPr>
  </w:style>
  <w:style w:type="paragraph" w:styleId="BalloonText">
    <w:name w:val="Balloon Text"/>
    <w:basedOn w:val="Normal"/>
    <w:link w:val="BalloonTextChar"/>
    <w:uiPriority w:val="99"/>
    <w:semiHidden/>
    <w:unhideWhenUsed/>
    <w:rsid w:val="009935A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5AA"/>
    <w:rPr>
      <w:rFonts w:ascii="Tahoma" w:eastAsia="Times New Roman" w:hAnsi="Tahoma" w:cs="Tahoma"/>
      <w:sz w:val="16"/>
      <w:szCs w:val="16"/>
    </w:rPr>
  </w:style>
  <w:style w:type="paragraph" w:customStyle="1" w:styleId="Head2-Alin">
    <w:name w:val="Head2-Alin"/>
    <w:basedOn w:val="Normal"/>
    <w:rsid w:val="00AB4B1F"/>
    <w:pPr>
      <w:numPr>
        <w:ilvl w:val="1"/>
      </w:numPr>
      <w:tabs>
        <w:tab w:val="num" w:pos="502"/>
        <w:tab w:val="num" w:pos="2880"/>
      </w:tabs>
      <w:ind w:left="502" w:hanging="360"/>
      <w:jc w:val="both"/>
    </w:pPr>
  </w:style>
  <w:style w:type="paragraph" w:styleId="Revision">
    <w:name w:val="Revision"/>
    <w:hidden/>
    <w:uiPriority w:val="99"/>
    <w:semiHidden/>
    <w:rsid w:val="00AB4B1F"/>
    <w:pPr>
      <w:spacing w:after="0" w:line="240" w:lineRule="auto"/>
    </w:pPr>
    <w:rPr>
      <w:rFonts w:ascii="Trebuchet MS" w:eastAsia="Times New Roman" w:hAnsi="Trebuchet MS" w:cs="Times New Roman"/>
      <w:sz w:val="20"/>
      <w:szCs w:val="24"/>
    </w:rPr>
  </w:style>
  <w:style w:type="character" w:customStyle="1" w:styleId="FontStyle131">
    <w:name w:val="Font Style131"/>
    <w:rsid w:val="008B3BC3"/>
    <w:rPr>
      <w:rFonts w:ascii="Calibri" w:hAnsi="Calibri" w:cs="Calibri"/>
      <w:sz w:val="20"/>
      <w:szCs w:val="20"/>
    </w:rPr>
  </w:style>
  <w:style w:type="character" w:styleId="Strong">
    <w:name w:val="Strong"/>
    <w:basedOn w:val="DefaultParagraphFont"/>
    <w:uiPriority w:val="22"/>
    <w:qFormat/>
    <w:rsid w:val="006A7D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45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DC21F-4AB4-4B6A-A805-247A4AEF8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2767</Words>
  <Characters>16054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Paslaru</dc:creator>
  <cp:lastModifiedBy>Gabriela Popescu</cp:lastModifiedBy>
  <cp:revision>5</cp:revision>
  <cp:lastPrinted>2017-10-05T15:30:00Z</cp:lastPrinted>
  <dcterms:created xsi:type="dcterms:W3CDTF">2017-10-20T11:08:00Z</dcterms:created>
  <dcterms:modified xsi:type="dcterms:W3CDTF">2018-04-24T06:11:00Z</dcterms:modified>
</cp:coreProperties>
</file>